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4EE99" w14:textId="39FAEAD1" w:rsidR="001657E6" w:rsidRPr="001657E6" w:rsidRDefault="001657E6" w:rsidP="00E52C96">
      <w:pPr>
        <w:autoSpaceDE w:val="0"/>
        <w:autoSpaceDN w:val="0"/>
        <w:adjustRightInd w:val="0"/>
        <w:spacing w:after="0" w:line="259" w:lineRule="auto"/>
        <w:jc w:val="center"/>
        <w:rPr>
          <w:rFonts w:ascii="Arial" w:eastAsia="Arial Unicode MS" w:hAnsi="Arial" w:cs="Arial"/>
          <w:sz w:val="28"/>
          <w:szCs w:val="28"/>
          <w:lang w:eastAsia="pl-PL"/>
        </w:rPr>
      </w:pPr>
      <w:r w:rsidRPr="001657E6">
        <w:rPr>
          <w:rFonts w:ascii="Arial" w:eastAsia="Arial Unicode MS" w:hAnsi="Arial" w:cs="Arial"/>
          <w:sz w:val="28"/>
          <w:szCs w:val="28"/>
          <w:lang w:eastAsia="pl-PL"/>
        </w:rPr>
        <w:t xml:space="preserve">Umowa </w:t>
      </w:r>
      <w:r w:rsidR="00A56B37">
        <w:rPr>
          <w:rFonts w:ascii="Arial" w:eastAsia="Arial Unicode MS" w:hAnsi="Arial" w:cs="Arial"/>
          <w:sz w:val="28"/>
          <w:szCs w:val="28"/>
          <w:lang w:eastAsia="pl-PL"/>
        </w:rPr>
        <w:t xml:space="preserve">zlecenie </w:t>
      </w:r>
      <w:r w:rsidRPr="001657E6">
        <w:rPr>
          <w:rFonts w:ascii="Arial" w:eastAsia="Arial Unicode MS" w:hAnsi="Arial" w:cs="Arial"/>
          <w:sz w:val="28"/>
          <w:szCs w:val="28"/>
          <w:lang w:eastAsia="pl-PL"/>
        </w:rPr>
        <w:t xml:space="preserve">nr </w:t>
      </w:r>
      <w:r w:rsidR="00435F09" w:rsidRPr="00435F09">
        <w:rPr>
          <w:rFonts w:ascii="Arial" w:eastAsia="Arial Unicode MS" w:hAnsi="Arial" w:cs="Arial"/>
          <w:sz w:val="28"/>
          <w:szCs w:val="28"/>
          <w:lang w:eastAsia="pl-PL"/>
        </w:rPr>
        <w:t>[•]</w:t>
      </w:r>
      <w:ins w:id="0" w:author="Gołębiewska Ewa  (DIRS)" w:date="2022-03-15T11:58:00Z">
        <w:r w:rsidR="00582808">
          <w:rPr>
            <w:rFonts w:ascii="Arial" w:eastAsia="Arial Unicode MS" w:hAnsi="Arial" w:cs="Arial"/>
            <w:sz w:val="28"/>
            <w:szCs w:val="28"/>
            <w:lang w:eastAsia="pl-PL"/>
          </w:rPr>
          <w:t>`</w:t>
        </w:r>
      </w:ins>
    </w:p>
    <w:p w14:paraId="5793D326" w14:textId="77777777" w:rsidR="00FD0D68" w:rsidRDefault="00FD0D68" w:rsidP="00E52C96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lang w:eastAsia="pl-PL"/>
        </w:rPr>
      </w:pPr>
    </w:p>
    <w:p w14:paraId="16E5C161" w14:textId="6FA2E764" w:rsidR="001657E6" w:rsidRPr="006F5A01" w:rsidRDefault="001657E6" w:rsidP="00E52C96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lang w:eastAsia="pl-PL"/>
        </w:rPr>
      </w:pPr>
      <w:r w:rsidRPr="006F5A01">
        <w:rPr>
          <w:rFonts w:ascii="Arial" w:eastAsia="Arial Unicode MS" w:hAnsi="Arial" w:cs="Arial"/>
          <w:lang w:eastAsia="pl-PL"/>
        </w:rPr>
        <w:t>zawarta w dniu [•] w [•] pomiędzy:</w:t>
      </w:r>
    </w:p>
    <w:p w14:paraId="17235C73" w14:textId="77777777" w:rsidR="00E52C96" w:rsidRDefault="00E52C96" w:rsidP="00E52C96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b/>
          <w:bCs/>
          <w:lang w:eastAsia="pl-PL"/>
        </w:rPr>
      </w:pPr>
    </w:p>
    <w:p w14:paraId="0738688E" w14:textId="4A098D63" w:rsidR="001657E6" w:rsidRPr="006F5A01" w:rsidRDefault="001657E6" w:rsidP="00E52C96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lang w:eastAsia="pl-PL"/>
        </w:rPr>
      </w:pPr>
      <w:r w:rsidRPr="006F5A01">
        <w:rPr>
          <w:rFonts w:ascii="Arial" w:eastAsia="Arial Unicode MS" w:hAnsi="Arial" w:cs="Arial"/>
          <w:b/>
          <w:bCs/>
          <w:lang w:eastAsia="pl-PL"/>
        </w:rPr>
        <w:t>Skarbem Państwa - Ministrem Sprawiedliwości</w:t>
      </w:r>
      <w:r w:rsidRPr="006F5A01">
        <w:rPr>
          <w:rFonts w:ascii="Arial" w:eastAsia="Arial Unicode MS" w:hAnsi="Arial" w:cs="Arial"/>
          <w:lang w:eastAsia="pl-PL"/>
        </w:rPr>
        <w:t>, adres do doręczeń: Aleje Ujazdowskie 11, 00-</w:t>
      </w:r>
      <w:r w:rsidR="005A5080">
        <w:rPr>
          <w:rFonts w:ascii="Arial" w:eastAsia="Arial Unicode MS" w:hAnsi="Arial" w:cs="Arial"/>
          <w:lang w:eastAsia="pl-PL"/>
        </w:rPr>
        <w:t>5</w:t>
      </w:r>
      <w:r w:rsidRPr="006F5A01">
        <w:rPr>
          <w:rFonts w:ascii="Arial" w:eastAsia="Arial Unicode MS" w:hAnsi="Arial" w:cs="Arial"/>
          <w:lang w:eastAsia="pl-PL"/>
        </w:rPr>
        <w:t>67 Warszawa</w:t>
      </w:r>
      <w:r w:rsidR="003130D5">
        <w:rPr>
          <w:rFonts w:ascii="Arial" w:eastAsia="Arial Unicode MS" w:hAnsi="Arial" w:cs="Arial"/>
          <w:lang w:eastAsia="pl-PL"/>
        </w:rPr>
        <w:t xml:space="preserve"> – działającym na rzecz Ministerstwa Sprawiedliwości,</w:t>
      </w:r>
      <w:r w:rsidRPr="006F5A01">
        <w:rPr>
          <w:rFonts w:ascii="Arial" w:eastAsia="Arial Unicode MS" w:hAnsi="Arial" w:cs="Arial"/>
          <w:lang w:eastAsia="pl-PL"/>
        </w:rPr>
        <w:t xml:space="preserve"> </w:t>
      </w:r>
      <w:r w:rsidRPr="006F5A01">
        <w:rPr>
          <w:rFonts w:ascii="Arial" w:eastAsia="Times New Roman" w:hAnsi="Arial" w:cs="Arial"/>
          <w:lang w:eastAsia="pl-PL"/>
        </w:rPr>
        <w:t>zwan</w:t>
      </w:r>
      <w:r w:rsidR="003130D5">
        <w:rPr>
          <w:rFonts w:ascii="Arial" w:eastAsia="Times New Roman" w:hAnsi="Arial" w:cs="Arial"/>
          <w:lang w:eastAsia="pl-PL"/>
        </w:rPr>
        <w:t>ego</w:t>
      </w:r>
      <w:r w:rsidRPr="006F5A01">
        <w:rPr>
          <w:rFonts w:ascii="Arial" w:eastAsia="Times New Roman" w:hAnsi="Arial" w:cs="Arial"/>
          <w:lang w:eastAsia="pl-PL"/>
        </w:rPr>
        <w:t xml:space="preserve"> dalej „</w:t>
      </w:r>
      <w:r w:rsidR="007B0438">
        <w:rPr>
          <w:rFonts w:ascii="Arial" w:eastAsia="Times New Roman" w:hAnsi="Arial" w:cs="Arial"/>
          <w:b/>
          <w:bCs/>
          <w:lang w:eastAsia="pl-PL"/>
        </w:rPr>
        <w:t>Zleceniodawcą</w:t>
      </w:r>
      <w:r w:rsidRPr="006F5A01">
        <w:rPr>
          <w:rFonts w:ascii="Arial" w:eastAsia="Times New Roman" w:hAnsi="Arial" w:cs="Arial"/>
          <w:lang w:eastAsia="pl-PL"/>
        </w:rPr>
        <w:t>”</w:t>
      </w:r>
      <w:r w:rsidR="003130D5">
        <w:rPr>
          <w:rFonts w:ascii="Arial" w:eastAsia="Times New Roman" w:hAnsi="Arial" w:cs="Arial"/>
          <w:lang w:eastAsia="pl-PL"/>
        </w:rPr>
        <w:t xml:space="preserve"> –</w:t>
      </w:r>
      <w:r w:rsidRPr="006F5A01">
        <w:rPr>
          <w:rFonts w:ascii="Arial" w:eastAsia="Times New Roman" w:hAnsi="Arial" w:cs="Arial"/>
          <w:lang w:eastAsia="pl-PL"/>
        </w:rPr>
        <w:t xml:space="preserve"> </w:t>
      </w:r>
      <w:r w:rsidRPr="006F5A01">
        <w:rPr>
          <w:rFonts w:ascii="Arial" w:eastAsia="Arial Unicode MS" w:hAnsi="Arial" w:cs="Arial"/>
          <w:lang w:eastAsia="pl-PL"/>
        </w:rPr>
        <w:t>w imieniu którego działa:</w:t>
      </w:r>
    </w:p>
    <w:p w14:paraId="1A0FB98C" w14:textId="429E6E5C" w:rsidR="001657E6" w:rsidRPr="006F5A01" w:rsidRDefault="001657E6" w:rsidP="00E52C96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lang w:eastAsia="pl-PL"/>
        </w:rPr>
      </w:pPr>
      <w:r w:rsidRPr="006F5A01">
        <w:rPr>
          <w:rFonts w:ascii="Arial" w:eastAsia="Arial Unicode MS" w:hAnsi="Arial" w:cs="Arial"/>
          <w:lang w:eastAsia="pl-PL"/>
        </w:rPr>
        <w:t>Zbigniew Wiśniewski – Dyrektor Departamentu Informatyzacji i Rejestrów Sądowych, na podstawie upoważnienia Ministra Sprawiedliwości nr MS/24/2020 z dnia 3 lutego 2020 r.,</w:t>
      </w:r>
    </w:p>
    <w:p w14:paraId="6626AF93" w14:textId="77777777" w:rsidR="00E52C96" w:rsidRDefault="00E52C96" w:rsidP="00E52C96">
      <w:pPr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</w:p>
    <w:p w14:paraId="684DFEE8" w14:textId="402BAA07" w:rsidR="001657E6" w:rsidRPr="006F5A01" w:rsidRDefault="001657E6" w:rsidP="00E52C96">
      <w:pPr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 w:rsidRPr="006F5A01">
        <w:rPr>
          <w:rFonts w:ascii="Arial" w:eastAsia="Times New Roman" w:hAnsi="Arial" w:cs="Arial"/>
          <w:lang w:eastAsia="pl-PL"/>
        </w:rPr>
        <w:t>a</w:t>
      </w:r>
    </w:p>
    <w:p w14:paraId="7A04D152" w14:textId="77777777" w:rsidR="00E52C96" w:rsidRDefault="00E52C96" w:rsidP="00E52C96">
      <w:pPr>
        <w:spacing w:after="0" w:line="259" w:lineRule="auto"/>
        <w:jc w:val="both"/>
        <w:rPr>
          <w:rFonts w:ascii="Arial" w:eastAsia="Arial Unicode MS" w:hAnsi="Arial" w:cs="Arial"/>
          <w:lang w:eastAsia="pl-PL"/>
        </w:rPr>
      </w:pPr>
    </w:p>
    <w:p w14:paraId="1338FC53" w14:textId="5DCDACB1" w:rsidR="001657E6" w:rsidRPr="006F5A01" w:rsidRDefault="001657E6" w:rsidP="00E52C96">
      <w:pPr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 w:rsidRPr="006F5A01">
        <w:rPr>
          <w:rFonts w:ascii="Arial" w:eastAsia="Arial Unicode MS" w:hAnsi="Arial" w:cs="Arial"/>
          <w:lang w:eastAsia="pl-PL"/>
        </w:rPr>
        <w:t>[•]</w:t>
      </w:r>
      <w:r w:rsidRPr="006F5A01">
        <w:rPr>
          <w:rFonts w:ascii="Arial" w:hAnsi="Arial" w:cs="Arial"/>
          <w:b/>
          <w:bCs/>
        </w:rPr>
        <w:t xml:space="preserve">, PESEL: </w:t>
      </w:r>
      <w:r w:rsidRPr="006F5A01">
        <w:rPr>
          <w:rFonts w:ascii="Arial" w:eastAsia="Arial Unicode MS" w:hAnsi="Arial" w:cs="Arial"/>
          <w:lang w:eastAsia="pl-PL"/>
        </w:rPr>
        <w:t xml:space="preserve">[•], </w:t>
      </w:r>
      <w:r w:rsidRPr="006F5A01">
        <w:rPr>
          <w:rFonts w:ascii="Arial" w:eastAsia="Times New Roman" w:hAnsi="Arial" w:cs="Arial"/>
          <w:lang w:eastAsia="pl-PL"/>
        </w:rPr>
        <w:t>zamieszkałą/</w:t>
      </w:r>
      <w:proofErr w:type="spellStart"/>
      <w:r w:rsidRPr="006F5A01">
        <w:rPr>
          <w:rFonts w:ascii="Arial" w:eastAsia="Times New Roman" w:hAnsi="Arial" w:cs="Arial"/>
          <w:lang w:eastAsia="pl-PL"/>
        </w:rPr>
        <w:t>ym</w:t>
      </w:r>
      <w:proofErr w:type="spellEnd"/>
      <w:r w:rsidRPr="006F5A01">
        <w:rPr>
          <w:rFonts w:ascii="Arial" w:eastAsia="Times New Roman" w:hAnsi="Arial" w:cs="Arial"/>
          <w:lang w:eastAsia="pl-PL"/>
        </w:rPr>
        <w:t xml:space="preserve"> w </w:t>
      </w:r>
      <w:r w:rsidRPr="006F5A01">
        <w:rPr>
          <w:rFonts w:ascii="Arial" w:eastAsia="Arial Unicode MS" w:hAnsi="Arial" w:cs="Arial"/>
          <w:lang w:eastAsia="pl-PL"/>
        </w:rPr>
        <w:t>[•]</w:t>
      </w:r>
      <w:r w:rsidRPr="006F5A01">
        <w:rPr>
          <w:rFonts w:ascii="Arial" w:eastAsia="Times New Roman" w:hAnsi="Arial" w:cs="Arial"/>
          <w:lang w:eastAsia="pl-PL"/>
        </w:rPr>
        <w:t>, (</w:t>
      </w:r>
      <w:r w:rsidRPr="006F5A01">
        <w:rPr>
          <w:rFonts w:ascii="Arial" w:eastAsia="Arial Unicode MS" w:hAnsi="Arial" w:cs="Arial"/>
          <w:lang w:eastAsia="pl-PL"/>
        </w:rPr>
        <w:t>[•]</w:t>
      </w:r>
      <w:r w:rsidRPr="006F5A01">
        <w:rPr>
          <w:rFonts w:ascii="Arial" w:eastAsia="Times New Roman" w:hAnsi="Arial" w:cs="Arial"/>
          <w:lang w:eastAsia="pl-PL"/>
        </w:rPr>
        <w:t xml:space="preserve">) </w:t>
      </w:r>
      <w:r w:rsidRPr="006F5A01">
        <w:rPr>
          <w:rFonts w:ascii="Arial" w:eastAsia="Arial Unicode MS" w:hAnsi="Arial" w:cs="Arial"/>
          <w:lang w:eastAsia="pl-PL"/>
        </w:rPr>
        <w:t>[•]</w:t>
      </w:r>
      <w:r w:rsidRPr="006F5A01">
        <w:rPr>
          <w:rFonts w:ascii="Arial" w:eastAsia="Times New Roman" w:hAnsi="Arial" w:cs="Arial"/>
          <w:lang w:eastAsia="pl-PL"/>
        </w:rPr>
        <w:t>, zwanym dalej „</w:t>
      </w:r>
      <w:r w:rsidR="00F947CC">
        <w:rPr>
          <w:rFonts w:ascii="Arial" w:eastAsia="Times New Roman" w:hAnsi="Arial" w:cs="Arial"/>
          <w:b/>
          <w:bCs/>
          <w:lang w:eastAsia="pl-PL"/>
        </w:rPr>
        <w:t>Zleceniobiorcą</w:t>
      </w:r>
      <w:r w:rsidRPr="006F5A01">
        <w:rPr>
          <w:rFonts w:ascii="Arial" w:eastAsia="Times New Roman" w:hAnsi="Arial" w:cs="Arial"/>
          <w:lang w:eastAsia="pl-PL"/>
        </w:rPr>
        <w:t>”.</w:t>
      </w:r>
    </w:p>
    <w:p w14:paraId="712E82C3" w14:textId="205B63D5" w:rsidR="0017166B" w:rsidRDefault="0017166B" w:rsidP="00E52C96">
      <w:pPr>
        <w:spacing w:after="0" w:line="259" w:lineRule="auto"/>
        <w:jc w:val="both"/>
        <w:rPr>
          <w:rFonts w:ascii="Arial" w:hAnsi="Arial" w:cs="Arial"/>
        </w:rPr>
      </w:pPr>
    </w:p>
    <w:p w14:paraId="6D11B8EB" w14:textId="77777777" w:rsidR="0017166B" w:rsidRDefault="0017166B" w:rsidP="00E52C96">
      <w:pPr>
        <w:spacing w:after="0" w:line="259" w:lineRule="auto"/>
        <w:jc w:val="both"/>
        <w:rPr>
          <w:rFonts w:ascii="Arial" w:hAnsi="Arial" w:cs="Arial"/>
        </w:rPr>
      </w:pPr>
    </w:p>
    <w:p w14:paraId="0C34C12A" w14:textId="22B66726" w:rsidR="001657E6" w:rsidRPr="006F5A01" w:rsidRDefault="00F947CC" w:rsidP="00E52C96">
      <w:pPr>
        <w:spacing w:after="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Zleceniodawca</w:t>
      </w:r>
      <w:r w:rsidR="001657E6" w:rsidRPr="006F5A01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Zleceniobiorca</w:t>
      </w:r>
      <w:r w:rsidR="001657E6" w:rsidRPr="006F5A01">
        <w:rPr>
          <w:rFonts w:ascii="Arial" w:hAnsi="Arial" w:cs="Arial"/>
        </w:rPr>
        <w:t xml:space="preserve"> mogą być też zwani każdy z osobna „</w:t>
      </w:r>
      <w:r w:rsidR="001657E6" w:rsidRPr="006F5A01">
        <w:rPr>
          <w:rFonts w:ascii="Arial" w:hAnsi="Arial" w:cs="Arial"/>
          <w:b/>
          <w:bCs/>
        </w:rPr>
        <w:t>Stroną</w:t>
      </w:r>
      <w:r w:rsidR="001657E6" w:rsidRPr="006F5A01">
        <w:rPr>
          <w:rFonts w:ascii="Arial" w:hAnsi="Arial" w:cs="Arial"/>
        </w:rPr>
        <w:t>” lub łącznie „</w:t>
      </w:r>
      <w:r w:rsidR="001657E6" w:rsidRPr="006F5A01">
        <w:rPr>
          <w:rFonts w:ascii="Arial" w:hAnsi="Arial" w:cs="Arial"/>
          <w:b/>
          <w:bCs/>
        </w:rPr>
        <w:t>Stronami</w:t>
      </w:r>
      <w:r w:rsidR="001657E6" w:rsidRPr="006F5A01">
        <w:rPr>
          <w:rFonts w:ascii="Arial" w:hAnsi="Arial" w:cs="Arial"/>
        </w:rPr>
        <w:t>”.</w:t>
      </w:r>
    </w:p>
    <w:p w14:paraId="3AADE2BD" w14:textId="77777777" w:rsidR="00E52C96" w:rsidRDefault="00E52C96" w:rsidP="00E52C96">
      <w:pPr>
        <w:spacing w:after="0" w:line="259" w:lineRule="auto"/>
        <w:jc w:val="both"/>
        <w:rPr>
          <w:rFonts w:ascii="Arial" w:hAnsi="Arial" w:cs="Arial"/>
        </w:rPr>
      </w:pPr>
    </w:p>
    <w:p w14:paraId="5EE326E5" w14:textId="3B64A467" w:rsidR="001657E6" w:rsidRPr="006F5A01" w:rsidRDefault="001657E6" w:rsidP="00E52C96">
      <w:pPr>
        <w:spacing w:after="0" w:line="259" w:lineRule="auto"/>
        <w:jc w:val="both"/>
        <w:rPr>
          <w:rFonts w:ascii="Arial" w:eastAsia="Times New Roman" w:hAnsi="Arial" w:cs="Arial"/>
          <w:b/>
          <w:lang w:eastAsia="pl-PL"/>
        </w:rPr>
      </w:pPr>
      <w:r w:rsidRPr="006F5A01">
        <w:rPr>
          <w:rFonts w:ascii="Arial" w:hAnsi="Arial" w:cs="Arial"/>
        </w:rPr>
        <w:t xml:space="preserve">W wyniku udzielenia zamówienia publicznego, które </w:t>
      </w:r>
      <w:r w:rsidRPr="006F5A01">
        <w:rPr>
          <w:rStyle w:val="normaltextrun"/>
          <w:rFonts w:ascii="Arial" w:eastAsia="Calibri" w:hAnsi="Arial" w:cs="Arial"/>
          <w:color w:val="000000"/>
          <w:shd w:val="clear" w:color="auto" w:fill="FFFFFF"/>
        </w:rPr>
        <w:t>nie podlega ustawie z dnia 11 września 2019 r. Prawo zamówień publicznych (Dz.U. z 2019 r., poz. 2019 ze zm.) – zamówienie poniżej progu stosowania ustawy, określonego w art. 2 ust. 1</w:t>
      </w:r>
      <w:r w:rsidR="00EB4827">
        <w:rPr>
          <w:rStyle w:val="normaltextrun"/>
          <w:rFonts w:ascii="Arial" w:eastAsia="Calibri" w:hAnsi="Arial" w:cs="Arial"/>
          <w:color w:val="000000"/>
          <w:shd w:val="clear" w:color="auto" w:fill="FFFFFF"/>
        </w:rPr>
        <w:t xml:space="preserve"> pkt 1</w:t>
      </w:r>
      <w:r w:rsidRPr="006F5A01">
        <w:rPr>
          <w:rStyle w:val="normaltextrun"/>
          <w:rFonts w:ascii="Arial" w:eastAsia="Calibri" w:hAnsi="Arial" w:cs="Arial"/>
          <w:color w:val="000000"/>
          <w:shd w:val="clear" w:color="auto" w:fill="FFFFFF"/>
        </w:rPr>
        <w:t xml:space="preserve"> ww. ustawy – Strony zawierają umowę o następującej treści:</w:t>
      </w:r>
    </w:p>
    <w:p w14:paraId="31651E18" w14:textId="002A913B" w:rsidR="005F00A3" w:rsidRDefault="005F00A3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C123E6D" w14:textId="77777777" w:rsidR="0017166B" w:rsidRDefault="0017166B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B5819B3" w14:textId="4470AB36" w:rsidR="001657E6" w:rsidRPr="006F5A01" w:rsidRDefault="001657E6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  <w:r w:rsidRPr="006F5A01">
        <w:rPr>
          <w:rFonts w:ascii="Arial" w:eastAsia="Times New Roman" w:hAnsi="Arial" w:cs="Arial"/>
          <w:b/>
          <w:lang w:eastAsia="pl-PL"/>
        </w:rPr>
        <w:t>§ 1</w:t>
      </w:r>
    </w:p>
    <w:p w14:paraId="1006538B" w14:textId="73B50168" w:rsidR="00F77F8D" w:rsidRDefault="00F947CC" w:rsidP="00E52C96">
      <w:pPr>
        <w:numPr>
          <w:ilvl w:val="0"/>
          <w:numId w:val="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Zleceniodawca</w:t>
      </w:r>
      <w:r w:rsidR="001657E6" w:rsidRPr="006F5A01">
        <w:rPr>
          <w:rFonts w:ascii="Arial" w:eastAsia="Times New Roman" w:hAnsi="Arial" w:cs="Arial"/>
          <w:lang w:eastAsia="pl-PL"/>
        </w:rPr>
        <w:t xml:space="preserve"> zleca, a </w:t>
      </w:r>
      <w:r>
        <w:rPr>
          <w:rFonts w:ascii="Arial" w:eastAsia="Times New Roman" w:hAnsi="Arial" w:cs="Arial"/>
          <w:lang w:eastAsia="pl-PL"/>
        </w:rPr>
        <w:t>Zleceniobiorca</w:t>
      </w:r>
      <w:r w:rsidR="001657E6" w:rsidRPr="006F5A01">
        <w:rPr>
          <w:rFonts w:ascii="Arial" w:eastAsia="Times New Roman" w:hAnsi="Arial" w:cs="Arial"/>
          <w:lang w:eastAsia="pl-PL"/>
        </w:rPr>
        <w:t xml:space="preserve"> przyjmuje zlecenie świadczenia </w:t>
      </w:r>
      <w:r w:rsidR="00EB4827">
        <w:rPr>
          <w:rFonts w:ascii="Arial" w:eastAsia="Times New Roman" w:hAnsi="Arial" w:cs="Arial"/>
          <w:lang w:eastAsia="pl-PL"/>
        </w:rPr>
        <w:t xml:space="preserve">– </w:t>
      </w:r>
      <w:r w:rsidR="00804093">
        <w:rPr>
          <w:rFonts w:ascii="Arial" w:eastAsia="Times New Roman" w:hAnsi="Arial" w:cs="Arial"/>
          <w:lang w:eastAsia="pl-PL"/>
        </w:rPr>
        <w:t>na rzecz Departamentu Informatyzacji i Rejestrów Sądowych Ministerstwa Sprawiedliwości, zwanego dalej „</w:t>
      </w:r>
      <w:r w:rsidR="00804093" w:rsidRPr="00804093">
        <w:rPr>
          <w:rFonts w:ascii="Arial" w:eastAsia="Times New Roman" w:hAnsi="Arial" w:cs="Arial"/>
          <w:b/>
          <w:bCs/>
          <w:lang w:eastAsia="pl-PL"/>
        </w:rPr>
        <w:t>DIRS</w:t>
      </w:r>
      <w:r w:rsidR="00804093">
        <w:rPr>
          <w:rFonts w:ascii="Arial" w:eastAsia="Times New Roman" w:hAnsi="Arial" w:cs="Arial"/>
          <w:lang w:eastAsia="pl-PL"/>
        </w:rPr>
        <w:t>”</w:t>
      </w:r>
      <w:r w:rsidR="00EB4827">
        <w:rPr>
          <w:rFonts w:ascii="Arial" w:eastAsia="Times New Roman" w:hAnsi="Arial" w:cs="Arial"/>
          <w:lang w:eastAsia="pl-PL"/>
        </w:rPr>
        <w:t xml:space="preserve"> –</w:t>
      </w:r>
      <w:r w:rsidR="00804093">
        <w:rPr>
          <w:rFonts w:ascii="Arial" w:eastAsia="Times New Roman" w:hAnsi="Arial" w:cs="Arial"/>
          <w:lang w:eastAsia="pl-PL"/>
        </w:rPr>
        <w:t xml:space="preserve"> </w:t>
      </w:r>
      <w:r w:rsidR="001657E6" w:rsidRPr="006F5A01">
        <w:rPr>
          <w:rFonts w:ascii="Arial" w:eastAsia="Times New Roman" w:hAnsi="Arial" w:cs="Arial"/>
          <w:lang w:eastAsia="pl-PL"/>
        </w:rPr>
        <w:t xml:space="preserve">usług, których szczegółowy zakres </w:t>
      </w:r>
      <w:r w:rsidR="00692482">
        <w:rPr>
          <w:rFonts w:ascii="Arial" w:eastAsia="Times New Roman" w:hAnsi="Arial" w:cs="Arial"/>
          <w:lang w:eastAsia="pl-PL"/>
        </w:rPr>
        <w:t>wskazano w</w:t>
      </w:r>
      <w:r w:rsidR="001657E6" w:rsidRPr="006F5A01">
        <w:rPr>
          <w:rFonts w:ascii="Arial" w:eastAsia="Times New Roman" w:hAnsi="Arial" w:cs="Arial"/>
          <w:lang w:eastAsia="pl-PL"/>
        </w:rPr>
        <w:t xml:space="preserve"> </w:t>
      </w:r>
      <w:r w:rsidR="001657E6" w:rsidRPr="00F71598">
        <w:rPr>
          <w:rFonts w:ascii="Arial" w:eastAsia="Times New Roman" w:hAnsi="Arial" w:cs="Arial"/>
          <w:u w:val="single"/>
          <w:lang w:eastAsia="pl-PL"/>
        </w:rPr>
        <w:t>Załącznik</w:t>
      </w:r>
      <w:r w:rsidR="00692482" w:rsidRPr="00F71598">
        <w:rPr>
          <w:rFonts w:ascii="Arial" w:eastAsia="Times New Roman" w:hAnsi="Arial" w:cs="Arial"/>
          <w:u w:val="single"/>
          <w:lang w:eastAsia="pl-PL"/>
        </w:rPr>
        <w:t>u</w:t>
      </w:r>
      <w:r w:rsidR="001657E6" w:rsidRPr="00F71598">
        <w:rPr>
          <w:rFonts w:ascii="Arial" w:eastAsia="Times New Roman" w:hAnsi="Arial" w:cs="Arial"/>
          <w:u w:val="single"/>
          <w:lang w:eastAsia="pl-PL"/>
        </w:rPr>
        <w:t xml:space="preserve"> nr 1</w:t>
      </w:r>
      <w:r w:rsidR="001657E6" w:rsidRPr="006F5A01">
        <w:rPr>
          <w:rFonts w:ascii="Arial" w:eastAsia="Times New Roman" w:hAnsi="Arial" w:cs="Arial"/>
          <w:lang w:eastAsia="pl-PL"/>
        </w:rPr>
        <w:t xml:space="preserve"> do Umowy</w:t>
      </w:r>
      <w:r w:rsidR="00F77F8D">
        <w:rPr>
          <w:rFonts w:ascii="Arial" w:eastAsia="Times New Roman" w:hAnsi="Arial" w:cs="Arial"/>
          <w:lang w:eastAsia="pl-PL"/>
        </w:rPr>
        <w:t>.</w:t>
      </w:r>
    </w:p>
    <w:p w14:paraId="14C2B190" w14:textId="7110DCC4" w:rsidR="005F00A3" w:rsidRPr="005F00A3" w:rsidRDefault="005F00A3" w:rsidP="00E52C96">
      <w:pPr>
        <w:pStyle w:val="Akapitzlist"/>
        <w:numPr>
          <w:ilvl w:val="0"/>
          <w:numId w:val="1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5F00A3">
        <w:rPr>
          <w:rFonts w:ascii="Arial" w:eastAsia="Times New Roman" w:hAnsi="Arial" w:cs="Arial"/>
          <w:lang w:eastAsia="pl-PL"/>
        </w:rPr>
        <w:t xml:space="preserve">Przedmiot Umowy będzie realizowany w okresie od [•] do </w:t>
      </w:r>
      <w:r w:rsidR="00F71598" w:rsidRPr="005F00A3">
        <w:rPr>
          <w:rFonts w:ascii="Arial" w:eastAsia="Times New Roman" w:hAnsi="Arial" w:cs="Arial"/>
          <w:lang w:eastAsia="pl-PL"/>
        </w:rPr>
        <w:t>[•]</w:t>
      </w:r>
      <w:r w:rsidR="00F71598">
        <w:rPr>
          <w:rFonts w:ascii="Arial" w:eastAsia="Times New Roman" w:hAnsi="Arial" w:cs="Arial"/>
          <w:lang w:eastAsia="pl-PL"/>
        </w:rPr>
        <w:t xml:space="preserve">, </w:t>
      </w:r>
      <w:r w:rsidR="00F77F8D">
        <w:rPr>
          <w:rFonts w:ascii="Arial" w:eastAsia="Times New Roman" w:hAnsi="Arial" w:cs="Arial"/>
          <w:lang w:eastAsia="pl-PL"/>
        </w:rPr>
        <w:t>przy czym</w:t>
      </w:r>
      <w:r>
        <w:rPr>
          <w:rFonts w:ascii="Arial" w:eastAsia="Times New Roman" w:hAnsi="Arial" w:cs="Arial"/>
          <w:lang w:eastAsia="pl-PL"/>
        </w:rPr>
        <w:t xml:space="preserve"> k</w:t>
      </w:r>
      <w:r w:rsidRPr="005F00A3">
        <w:rPr>
          <w:rFonts w:ascii="Arial" w:eastAsia="Times New Roman" w:hAnsi="Arial" w:cs="Arial"/>
          <w:lang w:eastAsia="pl-PL"/>
        </w:rPr>
        <w:t xml:space="preserve">ażda ze Stron może wypowiedzieć </w:t>
      </w:r>
      <w:r w:rsidR="00CD5CDA">
        <w:rPr>
          <w:rFonts w:ascii="Arial" w:eastAsia="Times New Roman" w:hAnsi="Arial" w:cs="Arial"/>
          <w:lang w:eastAsia="pl-PL"/>
        </w:rPr>
        <w:t>Umowę</w:t>
      </w:r>
      <w:r w:rsidR="006452E4">
        <w:rPr>
          <w:rFonts w:ascii="Arial" w:eastAsia="Times New Roman" w:hAnsi="Arial" w:cs="Arial"/>
          <w:lang w:eastAsia="pl-PL"/>
        </w:rPr>
        <w:t xml:space="preserve"> </w:t>
      </w:r>
      <w:r w:rsidRPr="005F00A3">
        <w:rPr>
          <w:rFonts w:ascii="Arial" w:eastAsia="Times New Roman" w:hAnsi="Arial" w:cs="Arial"/>
          <w:lang w:eastAsia="pl-PL"/>
        </w:rPr>
        <w:t>za jednomiesięcznym okresem wypowiedzenia, ze skutkiem na koniec miesiąca kalendarzowego.</w:t>
      </w:r>
      <w:r w:rsidR="007B1500">
        <w:rPr>
          <w:rFonts w:ascii="Arial" w:eastAsia="Times New Roman" w:hAnsi="Arial" w:cs="Arial"/>
          <w:lang w:eastAsia="pl-PL"/>
        </w:rPr>
        <w:t xml:space="preserve"> </w:t>
      </w:r>
      <w:r w:rsidR="007B1500" w:rsidRPr="007B1500">
        <w:rPr>
          <w:rFonts w:ascii="Arial" w:eastAsia="Times New Roman" w:hAnsi="Arial" w:cs="Arial"/>
          <w:lang w:eastAsia="pl-PL"/>
        </w:rPr>
        <w:t>Zleceniodawc</w:t>
      </w:r>
      <w:r w:rsidR="003A2917">
        <w:rPr>
          <w:rFonts w:ascii="Arial" w:eastAsia="Times New Roman" w:hAnsi="Arial" w:cs="Arial"/>
          <w:lang w:eastAsia="pl-PL"/>
        </w:rPr>
        <w:t>a</w:t>
      </w:r>
      <w:r w:rsidR="007B1500">
        <w:rPr>
          <w:rFonts w:ascii="Arial" w:eastAsia="Times New Roman" w:hAnsi="Arial" w:cs="Arial"/>
          <w:lang w:eastAsia="pl-PL"/>
        </w:rPr>
        <w:t xml:space="preserve"> </w:t>
      </w:r>
      <w:r w:rsidR="003A2917">
        <w:rPr>
          <w:rFonts w:ascii="Arial" w:eastAsia="Times New Roman" w:hAnsi="Arial" w:cs="Arial"/>
          <w:lang w:eastAsia="pl-PL"/>
        </w:rPr>
        <w:t xml:space="preserve">zastrzega sobie możliwość skrócenia </w:t>
      </w:r>
      <w:r w:rsidR="007B1500">
        <w:rPr>
          <w:rFonts w:ascii="Arial" w:eastAsia="Times New Roman" w:hAnsi="Arial" w:cs="Arial"/>
          <w:lang w:eastAsia="pl-PL"/>
        </w:rPr>
        <w:t>okres</w:t>
      </w:r>
      <w:r w:rsidR="003A2917">
        <w:rPr>
          <w:rFonts w:ascii="Arial" w:eastAsia="Times New Roman" w:hAnsi="Arial" w:cs="Arial"/>
          <w:lang w:eastAsia="pl-PL"/>
        </w:rPr>
        <w:t>u</w:t>
      </w:r>
      <w:r w:rsidR="007B1500">
        <w:rPr>
          <w:rFonts w:ascii="Arial" w:eastAsia="Times New Roman" w:hAnsi="Arial" w:cs="Arial"/>
          <w:lang w:eastAsia="pl-PL"/>
        </w:rPr>
        <w:t xml:space="preserve"> wypowiedzenia</w:t>
      </w:r>
      <w:r w:rsidR="007B1500" w:rsidRPr="007B1500">
        <w:rPr>
          <w:rFonts w:ascii="Arial" w:eastAsia="Times New Roman" w:hAnsi="Arial" w:cs="Arial"/>
          <w:lang w:eastAsia="pl-PL"/>
        </w:rPr>
        <w:t>,</w:t>
      </w:r>
      <w:r w:rsidR="003A2917">
        <w:rPr>
          <w:rFonts w:ascii="Arial" w:eastAsia="Times New Roman" w:hAnsi="Arial" w:cs="Arial"/>
          <w:lang w:eastAsia="pl-PL"/>
        </w:rPr>
        <w:t xml:space="preserve"> za podaniem uzasadnionej przyczyny, </w:t>
      </w:r>
      <w:r w:rsidR="001A533D">
        <w:rPr>
          <w:rFonts w:ascii="Arial" w:eastAsia="Times New Roman" w:hAnsi="Arial" w:cs="Arial"/>
          <w:lang w:eastAsia="pl-PL"/>
        </w:rPr>
        <w:t>do nie mniej niż 7 dni</w:t>
      </w:r>
      <w:r w:rsidR="007B1500" w:rsidRPr="007B1500">
        <w:rPr>
          <w:rFonts w:ascii="Arial" w:eastAsia="Times New Roman" w:hAnsi="Arial" w:cs="Arial"/>
          <w:lang w:eastAsia="pl-PL"/>
        </w:rPr>
        <w:t>.</w:t>
      </w:r>
    </w:p>
    <w:p w14:paraId="26E58F7D" w14:textId="44B12262" w:rsidR="0069476E" w:rsidRDefault="00F77F8D" w:rsidP="00E52C96">
      <w:pPr>
        <w:numPr>
          <w:ilvl w:val="0"/>
          <w:numId w:val="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 w:rsidRPr="0069476E">
        <w:rPr>
          <w:rFonts w:ascii="Arial" w:eastAsia="Times New Roman" w:hAnsi="Arial" w:cs="Arial"/>
          <w:lang w:eastAsia="pl-PL"/>
        </w:rPr>
        <w:t xml:space="preserve">Przedmiot Umowy będzie realizowany </w:t>
      </w:r>
      <w:r w:rsidR="0069476E" w:rsidRPr="0069476E">
        <w:rPr>
          <w:rFonts w:ascii="Arial" w:eastAsia="Times New Roman" w:hAnsi="Arial" w:cs="Arial"/>
          <w:lang w:eastAsia="pl-PL"/>
        </w:rPr>
        <w:t>w dni robocze przez co najmniej 8 godzin dziennie w godzinach pomiędzy 8.00 a 17.00</w:t>
      </w:r>
      <w:r w:rsidR="0069476E">
        <w:rPr>
          <w:rFonts w:ascii="Arial" w:eastAsia="Times New Roman" w:hAnsi="Arial" w:cs="Arial"/>
          <w:lang w:eastAsia="pl-PL"/>
        </w:rPr>
        <w:t>, z</w:t>
      </w:r>
      <w:r w:rsidR="006E166E">
        <w:rPr>
          <w:rFonts w:ascii="Arial" w:eastAsia="Times New Roman" w:hAnsi="Arial" w:cs="Arial"/>
          <w:lang w:eastAsia="pl-PL"/>
        </w:rPr>
        <w:t xml:space="preserve">godnie z grafikiem ustalonym </w:t>
      </w:r>
      <w:r w:rsidR="00DA4631">
        <w:rPr>
          <w:rFonts w:ascii="Arial" w:eastAsia="Times New Roman" w:hAnsi="Arial" w:cs="Arial"/>
          <w:lang w:eastAsia="pl-PL"/>
        </w:rPr>
        <w:t xml:space="preserve">przez </w:t>
      </w:r>
      <w:r w:rsidR="00F947CC">
        <w:rPr>
          <w:rFonts w:ascii="Arial" w:eastAsia="Times New Roman" w:hAnsi="Arial" w:cs="Arial"/>
          <w:lang w:eastAsia="pl-PL"/>
        </w:rPr>
        <w:t>Zleceniobiorcę</w:t>
      </w:r>
      <w:r w:rsidR="00DA4631">
        <w:rPr>
          <w:rFonts w:ascii="Arial" w:eastAsia="Times New Roman" w:hAnsi="Arial" w:cs="Arial"/>
          <w:lang w:eastAsia="pl-PL"/>
        </w:rPr>
        <w:t xml:space="preserve"> </w:t>
      </w:r>
      <w:r w:rsidR="006E166E">
        <w:rPr>
          <w:rFonts w:ascii="Arial" w:eastAsia="Times New Roman" w:hAnsi="Arial" w:cs="Arial"/>
          <w:lang w:eastAsia="pl-PL"/>
        </w:rPr>
        <w:t>w uzgodnieniu z</w:t>
      </w:r>
      <w:r w:rsidR="001B470F">
        <w:rPr>
          <w:rFonts w:ascii="Arial" w:eastAsia="Times New Roman" w:hAnsi="Arial" w:cs="Arial"/>
          <w:lang w:eastAsia="pl-PL"/>
        </w:rPr>
        <w:t>e</w:t>
      </w:r>
      <w:r w:rsidR="006E166E">
        <w:rPr>
          <w:rFonts w:ascii="Arial" w:eastAsia="Times New Roman" w:hAnsi="Arial" w:cs="Arial"/>
          <w:lang w:eastAsia="pl-PL"/>
        </w:rPr>
        <w:t xml:space="preserve"> </w:t>
      </w:r>
      <w:r w:rsidR="00F947CC">
        <w:rPr>
          <w:rFonts w:ascii="Arial" w:eastAsia="Times New Roman" w:hAnsi="Arial" w:cs="Arial"/>
          <w:lang w:eastAsia="pl-PL"/>
        </w:rPr>
        <w:t>Zleceniodawc</w:t>
      </w:r>
      <w:r w:rsidR="00FE2E76">
        <w:rPr>
          <w:rFonts w:ascii="Arial" w:eastAsia="Times New Roman" w:hAnsi="Arial" w:cs="Arial"/>
          <w:lang w:eastAsia="pl-PL"/>
        </w:rPr>
        <w:t>ą</w:t>
      </w:r>
      <w:r w:rsidR="006E166E">
        <w:rPr>
          <w:rFonts w:ascii="Arial" w:eastAsia="Times New Roman" w:hAnsi="Arial" w:cs="Arial"/>
          <w:lang w:eastAsia="pl-PL"/>
        </w:rPr>
        <w:t>.</w:t>
      </w:r>
    </w:p>
    <w:p w14:paraId="37DD84F8" w14:textId="4C8EB0C0" w:rsidR="0069476E" w:rsidRPr="0069476E" w:rsidRDefault="0069476E" w:rsidP="00E52C96">
      <w:pPr>
        <w:numPr>
          <w:ilvl w:val="0"/>
          <w:numId w:val="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</w:t>
      </w:r>
      <w:r w:rsidR="003152F4">
        <w:rPr>
          <w:rFonts w:ascii="Arial" w:eastAsia="Times New Roman" w:hAnsi="Arial" w:cs="Arial"/>
          <w:lang w:eastAsia="pl-PL"/>
        </w:rPr>
        <w:t xml:space="preserve">każde </w:t>
      </w:r>
      <w:r>
        <w:rPr>
          <w:rFonts w:ascii="Arial" w:eastAsia="Times New Roman" w:hAnsi="Arial" w:cs="Arial"/>
          <w:lang w:eastAsia="pl-PL"/>
        </w:rPr>
        <w:t xml:space="preserve">wezwanie </w:t>
      </w:r>
      <w:r w:rsidR="00F947CC">
        <w:rPr>
          <w:rFonts w:ascii="Arial" w:eastAsia="Times New Roman" w:hAnsi="Arial" w:cs="Arial"/>
          <w:lang w:eastAsia="pl-PL"/>
        </w:rPr>
        <w:t>Zleceniodawcy</w:t>
      </w:r>
      <w:r>
        <w:rPr>
          <w:rFonts w:ascii="Arial" w:eastAsia="Times New Roman" w:hAnsi="Arial" w:cs="Arial"/>
          <w:lang w:eastAsia="pl-PL"/>
        </w:rPr>
        <w:t xml:space="preserve">, </w:t>
      </w:r>
      <w:r w:rsidR="00DA4631">
        <w:rPr>
          <w:rFonts w:ascii="Arial" w:eastAsia="Times New Roman" w:hAnsi="Arial" w:cs="Arial"/>
          <w:lang w:eastAsia="pl-PL"/>
        </w:rPr>
        <w:t xml:space="preserve">wystosowane do </w:t>
      </w:r>
      <w:r w:rsidR="00F947CC">
        <w:rPr>
          <w:rFonts w:ascii="Arial" w:eastAsia="Times New Roman" w:hAnsi="Arial" w:cs="Arial"/>
          <w:lang w:eastAsia="pl-PL"/>
        </w:rPr>
        <w:t xml:space="preserve">Zleceniobiorcy </w:t>
      </w:r>
      <w:r w:rsidR="003152F4">
        <w:rPr>
          <w:rFonts w:ascii="Arial" w:eastAsia="Times New Roman" w:hAnsi="Arial" w:cs="Arial"/>
          <w:lang w:eastAsia="pl-PL"/>
        </w:rPr>
        <w:t>nie częściej niż 5 razy w miesiącu kalendarzowym,</w:t>
      </w:r>
      <w:r w:rsidR="003152F4" w:rsidRPr="0069476E">
        <w:rPr>
          <w:rFonts w:ascii="Arial" w:eastAsia="Times New Roman" w:hAnsi="Arial" w:cs="Arial"/>
          <w:lang w:eastAsia="pl-PL"/>
        </w:rPr>
        <w:t xml:space="preserve"> </w:t>
      </w:r>
      <w:r w:rsidR="000B3E87">
        <w:rPr>
          <w:rFonts w:ascii="Arial" w:eastAsia="Times New Roman" w:hAnsi="Arial" w:cs="Arial"/>
          <w:lang w:eastAsia="pl-PL"/>
        </w:rPr>
        <w:t>p</w:t>
      </w:r>
      <w:r w:rsidRPr="0069476E">
        <w:rPr>
          <w:rFonts w:ascii="Arial" w:eastAsia="Times New Roman" w:hAnsi="Arial" w:cs="Arial"/>
          <w:lang w:eastAsia="pl-PL"/>
        </w:rPr>
        <w:t xml:space="preserve">rzedmiot Umowy będzie realizowany </w:t>
      </w:r>
      <w:r>
        <w:rPr>
          <w:rFonts w:ascii="Arial" w:eastAsia="Times New Roman" w:hAnsi="Arial" w:cs="Arial"/>
          <w:lang w:eastAsia="pl-PL"/>
        </w:rPr>
        <w:t xml:space="preserve">poza godzinami </w:t>
      </w:r>
      <w:r w:rsidR="003152F4">
        <w:rPr>
          <w:rFonts w:ascii="Arial" w:eastAsia="Times New Roman" w:hAnsi="Arial" w:cs="Arial"/>
          <w:lang w:eastAsia="pl-PL"/>
        </w:rPr>
        <w:t xml:space="preserve">i </w:t>
      </w:r>
      <w:r>
        <w:rPr>
          <w:rFonts w:ascii="Arial" w:eastAsia="Times New Roman" w:hAnsi="Arial" w:cs="Arial"/>
          <w:lang w:eastAsia="pl-PL"/>
        </w:rPr>
        <w:t>dni</w:t>
      </w:r>
      <w:r w:rsidR="003152F4">
        <w:rPr>
          <w:rFonts w:ascii="Arial" w:eastAsia="Times New Roman" w:hAnsi="Arial" w:cs="Arial"/>
          <w:lang w:eastAsia="pl-PL"/>
        </w:rPr>
        <w:t>ami</w:t>
      </w:r>
      <w:r>
        <w:rPr>
          <w:rFonts w:ascii="Arial" w:eastAsia="Times New Roman" w:hAnsi="Arial" w:cs="Arial"/>
          <w:lang w:eastAsia="pl-PL"/>
        </w:rPr>
        <w:t>,</w:t>
      </w:r>
      <w:r w:rsidR="003152F4">
        <w:rPr>
          <w:rFonts w:ascii="Arial" w:eastAsia="Times New Roman" w:hAnsi="Arial" w:cs="Arial"/>
          <w:lang w:eastAsia="pl-PL"/>
        </w:rPr>
        <w:t xml:space="preserve"> o których mowa w ust. 3</w:t>
      </w:r>
      <w:r>
        <w:rPr>
          <w:rFonts w:ascii="Arial" w:eastAsia="Times New Roman" w:hAnsi="Arial" w:cs="Arial"/>
          <w:lang w:eastAsia="pl-PL"/>
        </w:rPr>
        <w:t>.</w:t>
      </w:r>
    </w:p>
    <w:p w14:paraId="33DB6738" w14:textId="036EA578" w:rsidR="004841BB" w:rsidRDefault="00F947CC" w:rsidP="00813339">
      <w:pPr>
        <w:numPr>
          <w:ilvl w:val="0"/>
          <w:numId w:val="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Zleceniobiorca</w:t>
      </w:r>
      <w:r w:rsidR="004841BB">
        <w:rPr>
          <w:rFonts w:ascii="Arial" w:eastAsia="Times New Roman" w:hAnsi="Arial" w:cs="Arial"/>
          <w:lang w:eastAsia="pl-PL"/>
        </w:rPr>
        <w:t xml:space="preserve"> będzie świadczył usługi w siedzibie DIRS</w:t>
      </w:r>
      <w:r w:rsidR="00C33E07">
        <w:rPr>
          <w:rFonts w:ascii="Arial" w:eastAsia="Times New Roman" w:hAnsi="Arial" w:cs="Arial"/>
          <w:lang w:eastAsia="pl-PL"/>
        </w:rPr>
        <w:t xml:space="preserve"> (aktualny adres: ul. Czerniakowska 100, 00-</w:t>
      </w:r>
      <w:r w:rsidR="00563668">
        <w:rPr>
          <w:rFonts w:ascii="Arial" w:eastAsia="Times New Roman" w:hAnsi="Arial" w:cs="Arial"/>
          <w:lang w:eastAsia="pl-PL"/>
        </w:rPr>
        <w:t xml:space="preserve">454 </w:t>
      </w:r>
      <w:r w:rsidR="00C33E07">
        <w:rPr>
          <w:rFonts w:ascii="Arial" w:eastAsia="Times New Roman" w:hAnsi="Arial" w:cs="Arial"/>
          <w:lang w:eastAsia="pl-PL"/>
        </w:rPr>
        <w:t>Warszawa)</w:t>
      </w:r>
      <w:r w:rsidR="004841BB">
        <w:rPr>
          <w:rFonts w:ascii="Arial" w:eastAsia="Times New Roman" w:hAnsi="Arial" w:cs="Arial"/>
          <w:lang w:eastAsia="pl-PL"/>
        </w:rPr>
        <w:t xml:space="preserve">. Strony dopuszczają realizację Umowy poza </w:t>
      </w:r>
      <w:r w:rsidR="00F820ED">
        <w:rPr>
          <w:rFonts w:ascii="Arial" w:eastAsia="Times New Roman" w:hAnsi="Arial" w:cs="Arial"/>
          <w:lang w:eastAsia="pl-PL"/>
        </w:rPr>
        <w:t xml:space="preserve">siedzibą DIRS wyłącznie w </w:t>
      </w:r>
      <w:r w:rsidR="00EE44F8">
        <w:rPr>
          <w:rFonts w:ascii="Arial" w:eastAsia="Times New Roman" w:hAnsi="Arial" w:cs="Arial"/>
          <w:lang w:eastAsia="pl-PL"/>
        </w:rPr>
        <w:t>uzasadnionych przypadkach</w:t>
      </w:r>
      <w:r w:rsidR="006E1E7C">
        <w:rPr>
          <w:rFonts w:ascii="Arial" w:eastAsia="Times New Roman" w:hAnsi="Arial" w:cs="Arial"/>
          <w:lang w:eastAsia="pl-PL"/>
        </w:rPr>
        <w:t xml:space="preserve"> i</w:t>
      </w:r>
      <w:r w:rsidR="00EE44F8">
        <w:rPr>
          <w:rFonts w:ascii="Arial" w:eastAsia="Times New Roman" w:hAnsi="Arial" w:cs="Arial"/>
          <w:lang w:eastAsia="pl-PL"/>
        </w:rPr>
        <w:t xml:space="preserve"> </w:t>
      </w:r>
      <w:r w:rsidR="007C4017">
        <w:rPr>
          <w:rFonts w:ascii="Arial" w:eastAsia="Times New Roman" w:hAnsi="Arial" w:cs="Arial"/>
          <w:lang w:eastAsia="pl-PL"/>
        </w:rPr>
        <w:t>dopiero</w:t>
      </w:r>
      <w:r w:rsidR="006E1E7C">
        <w:rPr>
          <w:rFonts w:ascii="Arial" w:eastAsia="Times New Roman" w:hAnsi="Arial" w:cs="Arial"/>
          <w:lang w:eastAsia="pl-PL"/>
        </w:rPr>
        <w:t xml:space="preserve"> po </w:t>
      </w:r>
      <w:r w:rsidR="00196E75">
        <w:rPr>
          <w:rFonts w:ascii="Arial" w:eastAsia="Times New Roman" w:hAnsi="Arial" w:cs="Arial"/>
          <w:lang w:eastAsia="pl-PL"/>
        </w:rPr>
        <w:t>uzgodnieniu ze</w:t>
      </w:r>
      <w:r w:rsidR="006E1E7C">
        <w:rPr>
          <w:rFonts w:ascii="Arial" w:eastAsia="Times New Roman" w:hAnsi="Arial" w:cs="Arial"/>
          <w:lang w:eastAsia="pl-PL"/>
        </w:rPr>
        <w:t xml:space="preserve"> </w:t>
      </w:r>
      <w:r w:rsidR="001A533D">
        <w:rPr>
          <w:rFonts w:ascii="Arial" w:eastAsia="Times New Roman" w:hAnsi="Arial" w:cs="Arial"/>
          <w:lang w:eastAsia="pl-PL"/>
        </w:rPr>
        <w:t>Zleceniodawc</w:t>
      </w:r>
      <w:r w:rsidR="00196E75">
        <w:rPr>
          <w:rFonts w:ascii="Arial" w:eastAsia="Times New Roman" w:hAnsi="Arial" w:cs="Arial"/>
          <w:lang w:eastAsia="pl-PL"/>
        </w:rPr>
        <w:t>ą</w:t>
      </w:r>
      <w:r w:rsidR="00EE44F8">
        <w:rPr>
          <w:rFonts w:ascii="Arial" w:eastAsia="Times New Roman" w:hAnsi="Arial" w:cs="Arial"/>
          <w:lang w:eastAsia="pl-PL"/>
        </w:rPr>
        <w:t>.</w:t>
      </w:r>
    </w:p>
    <w:p w14:paraId="17483237" w14:textId="4D2CA399" w:rsidR="00EB4827" w:rsidRDefault="00813339" w:rsidP="00EB4827">
      <w:pPr>
        <w:numPr>
          <w:ilvl w:val="0"/>
          <w:numId w:val="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 w:rsidRPr="00EB4827">
        <w:rPr>
          <w:rFonts w:ascii="Arial" w:eastAsia="Times New Roman" w:hAnsi="Arial" w:cs="Arial"/>
          <w:lang w:eastAsia="pl-PL"/>
        </w:rPr>
        <w:t xml:space="preserve">W razie gdyby </w:t>
      </w:r>
      <w:r w:rsidR="005E5433" w:rsidRPr="00EB4827">
        <w:rPr>
          <w:rFonts w:ascii="Arial" w:eastAsia="Times New Roman" w:hAnsi="Arial" w:cs="Arial"/>
          <w:lang w:eastAsia="pl-PL"/>
        </w:rPr>
        <w:t>łączna kwota</w:t>
      </w:r>
      <w:r w:rsidRPr="00EB4827">
        <w:rPr>
          <w:rFonts w:ascii="Arial" w:eastAsia="Times New Roman" w:hAnsi="Arial" w:cs="Arial"/>
          <w:lang w:eastAsia="pl-PL"/>
        </w:rPr>
        <w:t xml:space="preserve"> wynagrodzenia </w:t>
      </w:r>
      <w:r w:rsidR="005E5433" w:rsidRPr="00EB4827">
        <w:rPr>
          <w:rFonts w:ascii="Arial" w:eastAsia="Times New Roman" w:hAnsi="Arial" w:cs="Arial"/>
          <w:lang w:eastAsia="pl-PL"/>
        </w:rPr>
        <w:t>przewidziana</w:t>
      </w:r>
      <w:r w:rsidRPr="00EB4827">
        <w:rPr>
          <w:rFonts w:ascii="Arial" w:eastAsia="Times New Roman" w:hAnsi="Arial" w:cs="Arial"/>
          <w:lang w:eastAsia="pl-PL"/>
        </w:rPr>
        <w:t xml:space="preserve"> </w:t>
      </w:r>
      <w:r w:rsidR="005E5433" w:rsidRPr="00EB4827">
        <w:rPr>
          <w:rFonts w:ascii="Arial" w:eastAsia="Times New Roman" w:hAnsi="Arial" w:cs="Arial"/>
          <w:lang w:eastAsia="pl-PL"/>
        </w:rPr>
        <w:t>na realizację przedmiotu Umowy (§ 4 ust. 2)</w:t>
      </w:r>
      <w:r w:rsidRPr="00EB4827">
        <w:rPr>
          <w:rFonts w:ascii="Arial" w:eastAsia="Times New Roman" w:hAnsi="Arial" w:cs="Arial"/>
          <w:lang w:eastAsia="pl-PL"/>
        </w:rPr>
        <w:t xml:space="preserve"> </w:t>
      </w:r>
      <w:r w:rsidR="005E5433" w:rsidRPr="00EB4827">
        <w:rPr>
          <w:rFonts w:ascii="Arial" w:eastAsia="Times New Roman" w:hAnsi="Arial" w:cs="Arial"/>
          <w:lang w:eastAsia="pl-PL"/>
        </w:rPr>
        <w:t>miała nie zostać w pełni wykorzystana w okresie obowiązywania Umowy wskazanym w ust. 2</w:t>
      </w:r>
      <w:r w:rsidR="00286B71">
        <w:rPr>
          <w:rFonts w:ascii="Arial" w:eastAsia="Times New Roman" w:hAnsi="Arial" w:cs="Arial"/>
          <w:lang w:eastAsia="pl-PL"/>
        </w:rPr>
        <w:t xml:space="preserve"> powyżej</w:t>
      </w:r>
      <w:r w:rsidR="005E5433" w:rsidRPr="00EB4827">
        <w:rPr>
          <w:rFonts w:ascii="Arial" w:eastAsia="Times New Roman" w:hAnsi="Arial" w:cs="Arial"/>
          <w:lang w:eastAsia="pl-PL"/>
        </w:rPr>
        <w:t xml:space="preserve">, </w:t>
      </w:r>
      <w:r w:rsidR="00F947CC">
        <w:rPr>
          <w:rFonts w:ascii="Arial" w:eastAsia="Times New Roman" w:hAnsi="Arial" w:cs="Arial"/>
          <w:lang w:eastAsia="pl-PL"/>
        </w:rPr>
        <w:t>Zleceniodawcy</w:t>
      </w:r>
      <w:r w:rsidRPr="00EB4827">
        <w:rPr>
          <w:rFonts w:ascii="Arial" w:eastAsia="Times New Roman" w:hAnsi="Arial" w:cs="Arial"/>
          <w:lang w:eastAsia="pl-PL"/>
        </w:rPr>
        <w:t xml:space="preserve"> przysług</w:t>
      </w:r>
      <w:r w:rsidR="00EB4827">
        <w:rPr>
          <w:rFonts w:ascii="Arial" w:eastAsia="Times New Roman" w:hAnsi="Arial" w:cs="Arial"/>
          <w:lang w:eastAsia="pl-PL"/>
        </w:rPr>
        <w:t>iwać będzie</w:t>
      </w:r>
      <w:r w:rsidRPr="00EB4827">
        <w:rPr>
          <w:rFonts w:ascii="Arial" w:eastAsia="Times New Roman" w:hAnsi="Arial" w:cs="Arial"/>
          <w:lang w:eastAsia="pl-PL"/>
        </w:rPr>
        <w:t xml:space="preserve"> uprawnienie do wydłużenia terminu realizacji przedmiotu Umowy o okres nie dłuższy niż do </w:t>
      </w:r>
      <w:r w:rsidR="00EB4827">
        <w:rPr>
          <w:rFonts w:ascii="Arial" w:eastAsia="Times New Roman" w:hAnsi="Arial" w:cs="Arial"/>
          <w:lang w:eastAsia="pl-PL"/>
        </w:rPr>
        <w:t>całkowitego jej</w:t>
      </w:r>
      <w:r w:rsidR="005E5433" w:rsidRPr="00EB4827">
        <w:rPr>
          <w:rFonts w:ascii="Arial" w:eastAsia="Times New Roman" w:hAnsi="Arial" w:cs="Arial"/>
          <w:lang w:eastAsia="pl-PL"/>
        </w:rPr>
        <w:t xml:space="preserve"> </w:t>
      </w:r>
      <w:r w:rsidRPr="00EB4827">
        <w:rPr>
          <w:rFonts w:ascii="Arial" w:eastAsia="Times New Roman" w:hAnsi="Arial" w:cs="Arial"/>
          <w:lang w:eastAsia="pl-PL"/>
        </w:rPr>
        <w:t>wyczerpania.</w:t>
      </w:r>
      <w:r w:rsidR="00EB4827" w:rsidRPr="00EB4827">
        <w:rPr>
          <w:rFonts w:ascii="Arial" w:eastAsia="Times New Roman" w:hAnsi="Arial" w:cs="Arial"/>
          <w:lang w:eastAsia="pl-PL"/>
        </w:rPr>
        <w:t xml:space="preserve"> </w:t>
      </w:r>
      <w:r w:rsidR="00DB6539">
        <w:rPr>
          <w:rFonts w:ascii="Arial" w:eastAsia="Times New Roman" w:hAnsi="Arial" w:cs="Arial"/>
          <w:lang w:eastAsia="pl-PL"/>
        </w:rPr>
        <w:t xml:space="preserve">Takie przedłużenie </w:t>
      </w:r>
      <w:r w:rsidR="00845776" w:rsidRPr="00EB4827">
        <w:rPr>
          <w:rFonts w:ascii="Arial" w:eastAsia="Times New Roman" w:hAnsi="Arial" w:cs="Arial"/>
          <w:lang w:eastAsia="pl-PL"/>
        </w:rPr>
        <w:t xml:space="preserve">następuje </w:t>
      </w:r>
      <w:r w:rsidR="0097562E">
        <w:rPr>
          <w:rFonts w:ascii="Arial" w:eastAsia="Times New Roman" w:hAnsi="Arial" w:cs="Arial"/>
          <w:lang w:eastAsia="pl-PL"/>
        </w:rPr>
        <w:t>po</w:t>
      </w:r>
      <w:r w:rsidR="00845776" w:rsidRPr="00EB4827">
        <w:rPr>
          <w:rFonts w:ascii="Arial" w:eastAsia="Times New Roman" w:hAnsi="Arial" w:cs="Arial"/>
          <w:lang w:eastAsia="pl-PL"/>
        </w:rPr>
        <w:t xml:space="preserve">przez </w:t>
      </w:r>
      <w:r w:rsidR="00845776">
        <w:rPr>
          <w:rFonts w:ascii="Arial" w:eastAsia="Times New Roman" w:hAnsi="Arial" w:cs="Arial"/>
          <w:lang w:eastAsia="pl-PL"/>
        </w:rPr>
        <w:t xml:space="preserve">samo </w:t>
      </w:r>
      <w:r w:rsidR="00845776" w:rsidRPr="00EB4827">
        <w:rPr>
          <w:rFonts w:ascii="Arial" w:eastAsia="Times New Roman" w:hAnsi="Arial" w:cs="Arial"/>
          <w:lang w:eastAsia="pl-PL"/>
        </w:rPr>
        <w:t xml:space="preserve">powiadomienie </w:t>
      </w:r>
      <w:r w:rsidR="00F947CC">
        <w:rPr>
          <w:rFonts w:ascii="Arial" w:eastAsia="Times New Roman" w:hAnsi="Arial" w:cs="Arial"/>
          <w:lang w:eastAsia="pl-PL"/>
        </w:rPr>
        <w:t xml:space="preserve">Zleceniobiorcy </w:t>
      </w:r>
      <w:r w:rsidR="00845776">
        <w:rPr>
          <w:rFonts w:ascii="Arial" w:eastAsia="Times New Roman" w:hAnsi="Arial" w:cs="Arial"/>
          <w:lang w:eastAsia="pl-PL"/>
        </w:rPr>
        <w:t>w formie pisemnej lub w formie elektronicznej</w:t>
      </w:r>
      <w:r w:rsidR="00845776" w:rsidRPr="00EB4827">
        <w:rPr>
          <w:rFonts w:ascii="Arial" w:eastAsia="Times New Roman" w:hAnsi="Arial" w:cs="Arial"/>
          <w:lang w:eastAsia="pl-PL"/>
        </w:rPr>
        <w:t xml:space="preserve"> </w:t>
      </w:r>
      <w:r w:rsidR="00845776">
        <w:rPr>
          <w:rFonts w:ascii="Arial" w:eastAsia="Times New Roman" w:hAnsi="Arial" w:cs="Arial"/>
          <w:lang w:eastAsia="pl-PL"/>
        </w:rPr>
        <w:t xml:space="preserve">i </w:t>
      </w:r>
      <w:r w:rsidR="00EB4827" w:rsidRPr="00EB4827">
        <w:rPr>
          <w:rFonts w:ascii="Arial" w:eastAsia="Times New Roman" w:hAnsi="Arial" w:cs="Arial"/>
          <w:lang w:eastAsia="pl-PL"/>
        </w:rPr>
        <w:t xml:space="preserve">nie </w:t>
      </w:r>
      <w:r w:rsidR="00845776">
        <w:rPr>
          <w:rFonts w:ascii="Arial" w:eastAsia="Times New Roman" w:hAnsi="Arial" w:cs="Arial"/>
          <w:lang w:eastAsia="pl-PL"/>
        </w:rPr>
        <w:t>wymaga zawarcia aneksu</w:t>
      </w:r>
      <w:r w:rsidR="00EB4827" w:rsidRPr="00EB4827">
        <w:rPr>
          <w:rFonts w:ascii="Arial" w:eastAsia="Times New Roman" w:hAnsi="Arial" w:cs="Arial"/>
          <w:lang w:eastAsia="pl-PL"/>
        </w:rPr>
        <w:t>.</w:t>
      </w:r>
    </w:p>
    <w:p w14:paraId="448CFC79" w14:textId="658A5A66" w:rsidR="00854B40" w:rsidRPr="00EB4827" w:rsidRDefault="00854B40" w:rsidP="00EB4827">
      <w:pPr>
        <w:numPr>
          <w:ilvl w:val="0"/>
          <w:numId w:val="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Jeżeli </w:t>
      </w:r>
      <w:r w:rsidRPr="00EB4827">
        <w:rPr>
          <w:rFonts w:ascii="Arial" w:eastAsia="Times New Roman" w:hAnsi="Arial" w:cs="Arial"/>
          <w:lang w:eastAsia="pl-PL"/>
        </w:rPr>
        <w:t>łączna kwota wynagrodzenia przewidziana na realizację przedmiotu Umowy (§ 4 ust. 2) nie zosta</w:t>
      </w:r>
      <w:r>
        <w:rPr>
          <w:rFonts w:ascii="Arial" w:eastAsia="Times New Roman" w:hAnsi="Arial" w:cs="Arial"/>
          <w:lang w:eastAsia="pl-PL"/>
        </w:rPr>
        <w:t>nie</w:t>
      </w:r>
      <w:r w:rsidRPr="00EB4827">
        <w:rPr>
          <w:rFonts w:ascii="Arial" w:eastAsia="Times New Roman" w:hAnsi="Arial" w:cs="Arial"/>
          <w:lang w:eastAsia="pl-PL"/>
        </w:rPr>
        <w:t xml:space="preserve"> w pełni wykorzystana w okresie obowiązywania Umowy</w:t>
      </w:r>
      <w:r>
        <w:rPr>
          <w:rFonts w:ascii="Arial" w:eastAsia="Times New Roman" w:hAnsi="Arial" w:cs="Arial"/>
          <w:lang w:eastAsia="pl-PL"/>
        </w:rPr>
        <w:t xml:space="preserve">, </w:t>
      </w:r>
      <w:r w:rsidR="002B21F6">
        <w:rPr>
          <w:rFonts w:ascii="Arial" w:eastAsia="Times New Roman" w:hAnsi="Arial" w:cs="Arial"/>
          <w:lang w:eastAsia="pl-PL"/>
        </w:rPr>
        <w:t xml:space="preserve">Zleceniobiorcy nie będą </w:t>
      </w:r>
      <w:r w:rsidRPr="00854B40">
        <w:rPr>
          <w:rFonts w:ascii="Arial" w:eastAsia="Times New Roman" w:hAnsi="Arial" w:cs="Arial"/>
          <w:lang w:eastAsia="pl-PL"/>
        </w:rPr>
        <w:t>przysług</w:t>
      </w:r>
      <w:r w:rsidR="002B21F6">
        <w:rPr>
          <w:rFonts w:ascii="Arial" w:eastAsia="Times New Roman" w:hAnsi="Arial" w:cs="Arial"/>
          <w:lang w:eastAsia="pl-PL"/>
        </w:rPr>
        <w:t>iwać</w:t>
      </w:r>
      <w:r w:rsidRPr="00854B40">
        <w:rPr>
          <w:rFonts w:ascii="Arial" w:eastAsia="Times New Roman" w:hAnsi="Arial" w:cs="Arial"/>
          <w:lang w:eastAsia="pl-PL"/>
        </w:rPr>
        <w:t xml:space="preserve"> </w:t>
      </w:r>
      <w:r w:rsidR="002B21F6">
        <w:rPr>
          <w:rFonts w:ascii="Arial" w:eastAsia="Times New Roman" w:hAnsi="Arial" w:cs="Arial"/>
          <w:lang w:eastAsia="pl-PL"/>
        </w:rPr>
        <w:t>z tego tytułu</w:t>
      </w:r>
      <w:r w:rsidR="002B21F6" w:rsidRPr="00854B40">
        <w:rPr>
          <w:rFonts w:ascii="Arial" w:eastAsia="Times New Roman" w:hAnsi="Arial" w:cs="Arial"/>
          <w:lang w:eastAsia="pl-PL"/>
        </w:rPr>
        <w:t xml:space="preserve"> jakiekolwiek roszczenia </w:t>
      </w:r>
      <w:r w:rsidRPr="00854B40">
        <w:rPr>
          <w:rFonts w:ascii="Arial" w:eastAsia="Times New Roman" w:hAnsi="Arial" w:cs="Arial"/>
          <w:lang w:eastAsia="pl-PL"/>
        </w:rPr>
        <w:t>wobec Zleceniodawcy.</w:t>
      </w:r>
    </w:p>
    <w:p w14:paraId="452576C9" w14:textId="731A7BE1" w:rsidR="006452E4" w:rsidRDefault="00F947CC" w:rsidP="00813339">
      <w:pPr>
        <w:numPr>
          <w:ilvl w:val="0"/>
          <w:numId w:val="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Zleceniodawcy</w:t>
      </w:r>
      <w:r w:rsidR="006452E4">
        <w:rPr>
          <w:rFonts w:ascii="Arial" w:eastAsia="Times New Roman" w:hAnsi="Arial" w:cs="Arial"/>
          <w:lang w:eastAsia="pl-PL"/>
        </w:rPr>
        <w:t xml:space="preserve"> przysługuje uprawnienie do</w:t>
      </w:r>
      <w:r w:rsidR="006452E4" w:rsidRPr="005F00A3">
        <w:rPr>
          <w:rFonts w:ascii="Arial" w:eastAsia="Times New Roman" w:hAnsi="Arial" w:cs="Arial"/>
          <w:lang w:eastAsia="pl-PL"/>
        </w:rPr>
        <w:t xml:space="preserve"> </w:t>
      </w:r>
      <w:r w:rsidR="00E064C5">
        <w:rPr>
          <w:rFonts w:ascii="Arial" w:eastAsia="Times New Roman" w:hAnsi="Arial" w:cs="Arial"/>
          <w:lang w:eastAsia="pl-PL"/>
        </w:rPr>
        <w:t>wypowiedzenia</w:t>
      </w:r>
      <w:r w:rsidR="006452E4">
        <w:rPr>
          <w:rFonts w:ascii="Arial" w:eastAsia="Times New Roman" w:hAnsi="Arial" w:cs="Arial"/>
          <w:lang w:eastAsia="pl-PL"/>
        </w:rPr>
        <w:t xml:space="preserve"> warunków Umowy </w:t>
      </w:r>
      <w:r w:rsidR="006452E4" w:rsidRPr="005F00A3">
        <w:rPr>
          <w:rFonts w:ascii="Arial" w:eastAsia="Times New Roman" w:hAnsi="Arial" w:cs="Arial"/>
          <w:lang w:eastAsia="pl-PL"/>
        </w:rPr>
        <w:t>za jednomiesięcznym okresem wypowiedzenia, ze skutkiem na koniec miesiąca kalendarzowego.</w:t>
      </w:r>
      <w:r w:rsidR="006452E4">
        <w:rPr>
          <w:rFonts w:ascii="Arial" w:eastAsia="Times New Roman" w:hAnsi="Arial" w:cs="Arial"/>
          <w:lang w:eastAsia="pl-PL"/>
        </w:rPr>
        <w:t xml:space="preserve"> W</w:t>
      </w:r>
      <w:r w:rsidR="008A3F96">
        <w:rPr>
          <w:rFonts w:ascii="Arial" w:eastAsia="Times New Roman" w:hAnsi="Arial" w:cs="Arial"/>
          <w:lang w:eastAsia="pl-PL"/>
        </w:rPr>
        <w:t xml:space="preserve"> takim przypadku, </w:t>
      </w:r>
      <w:r>
        <w:rPr>
          <w:rFonts w:ascii="Arial" w:eastAsia="Times New Roman" w:hAnsi="Arial" w:cs="Arial"/>
          <w:lang w:eastAsia="pl-PL"/>
        </w:rPr>
        <w:t>Zleceniobiorca</w:t>
      </w:r>
      <w:r w:rsidR="006452E4">
        <w:rPr>
          <w:rFonts w:ascii="Arial" w:eastAsia="Times New Roman" w:hAnsi="Arial" w:cs="Arial"/>
          <w:lang w:eastAsia="pl-PL"/>
        </w:rPr>
        <w:t xml:space="preserve"> może w terminie miesiąca od otrzymania </w:t>
      </w:r>
      <w:r w:rsidR="00E064C5">
        <w:rPr>
          <w:rFonts w:ascii="Arial" w:eastAsia="Times New Roman" w:hAnsi="Arial" w:cs="Arial"/>
          <w:lang w:eastAsia="pl-PL"/>
        </w:rPr>
        <w:t xml:space="preserve">takiego </w:t>
      </w:r>
      <w:r w:rsidR="006452E4">
        <w:rPr>
          <w:rFonts w:ascii="Arial" w:eastAsia="Times New Roman" w:hAnsi="Arial" w:cs="Arial"/>
          <w:lang w:eastAsia="pl-PL"/>
        </w:rPr>
        <w:t>wypowiedzenia</w:t>
      </w:r>
      <w:r w:rsidR="00E064C5">
        <w:rPr>
          <w:rFonts w:ascii="Arial" w:eastAsia="Times New Roman" w:hAnsi="Arial" w:cs="Arial"/>
          <w:lang w:eastAsia="pl-PL"/>
        </w:rPr>
        <w:t>,</w:t>
      </w:r>
      <w:r w:rsidR="006452E4">
        <w:rPr>
          <w:rFonts w:ascii="Arial" w:eastAsia="Times New Roman" w:hAnsi="Arial" w:cs="Arial"/>
          <w:lang w:eastAsia="pl-PL"/>
        </w:rPr>
        <w:t xml:space="preserve"> </w:t>
      </w:r>
      <w:r w:rsidR="008A3F96">
        <w:rPr>
          <w:rFonts w:ascii="Arial" w:eastAsia="Times New Roman" w:hAnsi="Arial" w:cs="Arial"/>
          <w:lang w:eastAsia="pl-PL"/>
        </w:rPr>
        <w:t xml:space="preserve">złożyć </w:t>
      </w:r>
      <w:r>
        <w:rPr>
          <w:rFonts w:ascii="Arial" w:eastAsia="Times New Roman" w:hAnsi="Arial" w:cs="Arial"/>
          <w:lang w:eastAsia="pl-PL"/>
        </w:rPr>
        <w:t>Zleceniodawcy</w:t>
      </w:r>
      <w:r w:rsidR="008A3F96">
        <w:rPr>
          <w:rFonts w:ascii="Arial" w:eastAsia="Times New Roman" w:hAnsi="Arial" w:cs="Arial"/>
          <w:lang w:eastAsia="pl-PL"/>
        </w:rPr>
        <w:t xml:space="preserve"> oświadczenie, że</w:t>
      </w:r>
      <w:r w:rsidR="00845776">
        <w:rPr>
          <w:rFonts w:ascii="Arial" w:eastAsia="Times New Roman" w:hAnsi="Arial" w:cs="Arial"/>
          <w:lang w:eastAsia="pl-PL"/>
        </w:rPr>
        <w:t xml:space="preserve"> tych</w:t>
      </w:r>
      <w:r w:rsidR="008A3F96">
        <w:rPr>
          <w:rFonts w:ascii="Arial" w:eastAsia="Times New Roman" w:hAnsi="Arial" w:cs="Arial"/>
          <w:lang w:eastAsia="pl-PL"/>
        </w:rPr>
        <w:t xml:space="preserve"> </w:t>
      </w:r>
      <w:r w:rsidR="00E12B3C">
        <w:rPr>
          <w:rFonts w:ascii="Arial" w:eastAsia="Times New Roman" w:hAnsi="Arial" w:cs="Arial"/>
          <w:lang w:eastAsia="pl-PL"/>
        </w:rPr>
        <w:t xml:space="preserve">nowych </w:t>
      </w:r>
      <w:r w:rsidR="008A3F96">
        <w:rPr>
          <w:rFonts w:ascii="Arial" w:eastAsia="Times New Roman" w:hAnsi="Arial" w:cs="Arial"/>
          <w:lang w:eastAsia="pl-PL"/>
        </w:rPr>
        <w:t xml:space="preserve">warunków </w:t>
      </w:r>
      <w:r w:rsidR="00E12B3C">
        <w:rPr>
          <w:rFonts w:ascii="Arial" w:eastAsia="Times New Roman" w:hAnsi="Arial" w:cs="Arial"/>
          <w:lang w:eastAsia="pl-PL"/>
        </w:rPr>
        <w:t xml:space="preserve">Umowy </w:t>
      </w:r>
      <w:r w:rsidR="008A3F96">
        <w:rPr>
          <w:rFonts w:ascii="Arial" w:eastAsia="Times New Roman" w:hAnsi="Arial" w:cs="Arial"/>
          <w:lang w:eastAsia="pl-PL"/>
        </w:rPr>
        <w:t xml:space="preserve">nie </w:t>
      </w:r>
      <w:r w:rsidR="00E12B3C">
        <w:rPr>
          <w:rFonts w:ascii="Arial" w:eastAsia="Times New Roman" w:hAnsi="Arial" w:cs="Arial"/>
          <w:lang w:eastAsia="pl-PL"/>
        </w:rPr>
        <w:t xml:space="preserve">przyjmuje </w:t>
      </w:r>
      <w:r w:rsidR="008A3F96">
        <w:rPr>
          <w:rFonts w:ascii="Arial" w:eastAsia="Times New Roman" w:hAnsi="Arial" w:cs="Arial"/>
          <w:lang w:eastAsia="pl-PL"/>
        </w:rPr>
        <w:t>– w takim przypadku Umowa zakończy się z upływem</w:t>
      </w:r>
      <w:r w:rsidR="006452E4">
        <w:rPr>
          <w:rFonts w:ascii="Arial" w:eastAsia="Times New Roman" w:hAnsi="Arial" w:cs="Arial"/>
          <w:lang w:eastAsia="pl-PL"/>
        </w:rPr>
        <w:t xml:space="preserve"> </w:t>
      </w:r>
      <w:r w:rsidR="008A3F96">
        <w:rPr>
          <w:rFonts w:ascii="Arial" w:eastAsia="Times New Roman" w:hAnsi="Arial" w:cs="Arial"/>
          <w:lang w:eastAsia="pl-PL"/>
        </w:rPr>
        <w:t xml:space="preserve">okresu wypowiedzenia </w:t>
      </w:r>
      <w:r w:rsidR="00DB6539">
        <w:rPr>
          <w:rFonts w:ascii="Arial" w:eastAsia="Times New Roman" w:hAnsi="Arial" w:cs="Arial"/>
          <w:lang w:eastAsia="pl-PL"/>
        </w:rPr>
        <w:t xml:space="preserve">warunków Umowy </w:t>
      </w:r>
      <w:r w:rsidR="008A3F96">
        <w:rPr>
          <w:rFonts w:ascii="Arial" w:eastAsia="Times New Roman" w:hAnsi="Arial" w:cs="Arial"/>
          <w:lang w:eastAsia="pl-PL"/>
        </w:rPr>
        <w:t xml:space="preserve">złożonego przez </w:t>
      </w:r>
      <w:r>
        <w:rPr>
          <w:rFonts w:ascii="Arial" w:eastAsia="Times New Roman" w:hAnsi="Arial" w:cs="Arial"/>
          <w:lang w:eastAsia="pl-PL"/>
        </w:rPr>
        <w:t>Zleceniodawcy</w:t>
      </w:r>
      <w:r w:rsidR="008A3F96">
        <w:rPr>
          <w:rFonts w:ascii="Arial" w:eastAsia="Times New Roman" w:hAnsi="Arial" w:cs="Arial"/>
          <w:lang w:eastAsia="pl-PL"/>
        </w:rPr>
        <w:t>.</w:t>
      </w:r>
      <w:r w:rsidR="00845776">
        <w:rPr>
          <w:rFonts w:ascii="Arial" w:eastAsia="Times New Roman" w:hAnsi="Arial" w:cs="Arial"/>
          <w:lang w:eastAsia="pl-PL"/>
        </w:rPr>
        <w:t xml:space="preserve"> Z</w:t>
      </w:r>
      <w:r w:rsidR="00DB6539">
        <w:rPr>
          <w:rFonts w:ascii="Arial" w:eastAsia="Times New Roman" w:hAnsi="Arial" w:cs="Arial"/>
          <w:lang w:eastAsia="pl-PL"/>
        </w:rPr>
        <w:t>mian</w:t>
      </w:r>
      <w:r w:rsidR="00845776">
        <w:rPr>
          <w:rFonts w:ascii="Arial" w:eastAsia="Times New Roman" w:hAnsi="Arial" w:cs="Arial"/>
          <w:lang w:eastAsia="pl-PL"/>
        </w:rPr>
        <w:t>y wprowadzone w tym trybie</w:t>
      </w:r>
      <w:r w:rsidR="00DB6539">
        <w:rPr>
          <w:rFonts w:ascii="Arial" w:eastAsia="Times New Roman" w:hAnsi="Arial" w:cs="Arial"/>
          <w:lang w:eastAsia="pl-PL"/>
        </w:rPr>
        <w:t xml:space="preserve"> nie </w:t>
      </w:r>
      <w:r w:rsidR="00845776">
        <w:rPr>
          <w:rFonts w:ascii="Arial" w:eastAsia="Times New Roman" w:hAnsi="Arial" w:cs="Arial"/>
          <w:lang w:eastAsia="pl-PL"/>
        </w:rPr>
        <w:t>wymagają</w:t>
      </w:r>
      <w:r w:rsidR="00DB6539">
        <w:rPr>
          <w:rFonts w:ascii="Arial" w:eastAsia="Times New Roman" w:hAnsi="Arial" w:cs="Arial"/>
          <w:lang w:eastAsia="pl-PL"/>
        </w:rPr>
        <w:t xml:space="preserve"> </w:t>
      </w:r>
      <w:r w:rsidR="00845776">
        <w:rPr>
          <w:rFonts w:ascii="Arial" w:eastAsia="Times New Roman" w:hAnsi="Arial" w:cs="Arial"/>
          <w:lang w:eastAsia="pl-PL"/>
        </w:rPr>
        <w:t>zawarcia aneksu do</w:t>
      </w:r>
      <w:r w:rsidR="00DB6539" w:rsidRPr="00DB6539">
        <w:rPr>
          <w:rFonts w:ascii="Arial" w:eastAsia="Times New Roman" w:hAnsi="Arial" w:cs="Arial"/>
          <w:lang w:eastAsia="pl-PL"/>
        </w:rPr>
        <w:t xml:space="preserve"> Umowy</w:t>
      </w:r>
      <w:r w:rsidR="00845776">
        <w:rPr>
          <w:rFonts w:ascii="Arial" w:eastAsia="Times New Roman" w:hAnsi="Arial" w:cs="Arial"/>
          <w:lang w:eastAsia="pl-PL"/>
        </w:rPr>
        <w:t>.</w:t>
      </w:r>
    </w:p>
    <w:p w14:paraId="5B1DD23C" w14:textId="77777777" w:rsidR="00FE2E76" w:rsidRDefault="00FE2E76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0E5A60A" w14:textId="199A9A4A" w:rsidR="00F77F8D" w:rsidRPr="006F5A01" w:rsidRDefault="00F77F8D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  <w:r w:rsidRPr="006F5A01">
        <w:rPr>
          <w:rFonts w:ascii="Arial" w:eastAsia="Times New Roman" w:hAnsi="Arial" w:cs="Arial"/>
          <w:b/>
          <w:lang w:eastAsia="pl-PL"/>
        </w:rPr>
        <w:t xml:space="preserve">§ </w:t>
      </w:r>
      <w:r>
        <w:rPr>
          <w:rFonts w:ascii="Arial" w:eastAsia="Times New Roman" w:hAnsi="Arial" w:cs="Arial"/>
          <w:b/>
          <w:lang w:eastAsia="pl-PL"/>
        </w:rPr>
        <w:t>2</w:t>
      </w:r>
    </w:p>
    <w:p w14:paraId="35A6547C" w14:textId="5A0F4F90" w:rsidR="001657E6" w:rsidRPr="006F5A01" w:rsidRDefault="00F947CC" w:rsidP="00E52C96">
      <w:pPr>
        <w:numPr>
          <w:ilvl w:val="0"/>
          <w:numId w:val="1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Zleceniobiorca</w:t>
      </w:r>
      <w:r w:rsidR="001657E6" w:rsidRPr="006F5A01">
        <w:rPr>
          <w:rFonts w:ascii="Arial" w:eastAsia="Times New Roman" w:hAnsi="Arial" w:cs="Arial"/>
          <w:lang w:eastAsia="pl-PL"/>
        </w:rPr>
        <w:t xml:space="preserve"> oświadcza, że posiada niezbędne umiejętności, wiedzę, środki</w:t>
      </w:r>
      <w:r w:rsidR="00A90544">
        <w:rPr>
          <w:rFonts w:ascii="Arial" w:eastAsia="Times New Roman" w:hAnsi="Arial" w:cs="Arial"/>
          <w:lang w:eastAsia="pl-PL"/>
        </w:rPr>
        <w:t xml:space="preserve"> i</w:t>
      </w:r>
      <w:r w:rsidR="001657E6" w:rsidRPr="006F5A01">
        <w:rPr>
          <w:rFonts w:ascii="Arial" w:eastAsia="Times New Roman" w:hAnsi="Arial" w:cs="Arial"/>
          <w:lang w:eastAsia="pl-PL"/>
        </w:rPr>
        <w:t xml:space="preserve"> </w:t>
      </w:r>
      <w:r w:rsidR="007A28B6">
        <w:rPr>
          <w:rFonts w:ascii="Arial" w:eastAsia="Times New Roman" w:hAnsi="Arial" w:cs="Arial"/>
          <w:lang w:eastAsia="pl-PL"/>
        </w:rPr>
        <w:t>narzędzia</w:t>
      </w:r>
      <w:r w:rsidR="001657E6" w:rsidRPr="006F5A01">
        <w:rPr>
          <w:rFonts w:ascii="Arial" w:eastAsia="Times New Roman" w:hAnsi="Arial" w:cs="Arial"/>
          <w:lang w:eastAsia="pl-PL"/>
        </w:rPr>
        <w:t xml:space="preserve"> do </w:t>
      </w:r>
      <w:r w:rsidR="00692482">
        <w:rPr>
          <w:rFonts w:ascii="Arial" w:eastAsia="Times New Roman" w:hAnsi="Arial" w:cs="Arial"/>
          <w:lang w:eastAsia="pl-PL"/>
        </w:rPr>
        <w:t xml:space="preserve">realizacji </w:t>
      </w:r>
      <w:r w:rsidR="00692482" w:rsidRPr="006F5A01">
        <w:rPr>
          <w:rFonts w:ascii="Arial" w:eastAsia="Times New Roman" w:hAnsi="Arial" w:cs="Arial"/>
          <w:lang w:eastAsia="pl-PL"/>
        </w:rPr>
        <w:t>przedmiotu Umowy</w:t>
      </w:r>
      <w:r w:rsidR="001657E6" w:rsidRPr="006F5A01">
        <w:rPr>
          <w:rFonts w:ascii="Arial" w:eastAsia="Times New Roman" w:hAnsi="Arial" w:cs="Arial"/>
          <w:lang w:eastAsia="pl-PL"/>
        </w:rPr>
        <w:t>.</w:t>
      </w:r>
    </w:p>
    <w:p w14:paraId="3747A31D" w14:textId="46CE926F" w:rsidR="001657E6" w:rsidRPr="006F5A01" w:rsidRDefault="00F947CC" w:rsidP="00E52C96">
      <w:pPr>
        <w:numPr>
          <w:ilvl w:val="0"/>
          <w:numId w:val="1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Zleceniobiorca</w:t>
      </w:r>
      <w:r w:rsidR="001657E6" w:rsidRPr="006F5A01">
        <w:rPr>
          <w:rFonts w:ascii="Arial" w:eastAsia="Times New Roman" w:hAnsi="Arial" w:cs="Arial"/>
          <w:lang w:eastAsia="pl-PL"/>
        </w:rPr>
        <w:t xml:space="preserve"> zobowiązuje się do wykonywania Umowy </w:t>
      </w:r>
      <w:r w:rsidR="00F77F8D">
        <w:rPr>
          <w:rFonts w:ascii="Arial" w:eastAsia="Times New Roman" w:hAnsi="Arial" w:cs="Arial"/>
          <w:lang w:eastAsia="pl-PL"/>
        </w:rPr>
        <w:t>rzetelnie</w:t>
      </w:r>
      <w:r w:rsidR="001657E6" w:rsidRPr="006F5A01">
        <w:rPr>
          <w:rFonts w:ascii="Arial" w:eastAsia="Times New Roman" w:hAnsi="Arial" w:cs="Arial"/>
          <w:lang w:eastAsia="pl-PL"/>
        </w:rPr>
        <w:t xml:space="preserve">, to jest oszczędnie, wydajnie i skutecznie, ze szczególną dbałością o interes i dobre imię </w:t>
      </w:r>
      <w:r>
        <w:rPr>
          <w:rFonts w:ascii="Arial" w:eastAsia="Times New Roman" w:hAnsi="Arial" w:cs="Arial"/>
          <w:lang w:eastAsia="pl-PL"/>
        </w:rPr>
        <w:t>Zleceniodawcy</w:t>
      </w:r>
      <w:r w:rsidR="001657E6" w:rsidRPr="006F5A01">
        <w:rPr>
          <w:rFonts w:ascii="Arial" w:eastAsia="Times New Roman" w:hAnsi="Arial" w:cs="Arial"/>
          <w:lang w:eastAsia="pl-PL"/>
        </w:rPr>
        <w:t>.</w:t>
      </w:r>
    </w:p>
    <w:p w14:paraId="05B02B98" w14:textId="2ECE30F0" w:rsidR="007F4644" w:rsidRPr="006F5A01" w:rsidRDefault="00F947CC" w:rsidP="00E52C96">
      <w:pPr>
        <w:numPr>
          <w:ilvl w:val="0"/>
          <w:numId w:val="1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Zleceniobiorca</w:t>
      </w:r>
      <w:r w:rsidR="007F4644" w:rsidRPr="006F5A01">
        <w:rPr>
          <w:rFonts w:ascii="Arial" w:eastAsia="Times New Roman" w:hAnsi="Arial" w:cs="Arial"/>
          <w:lang w:eastAsia="pl-PL"/>
        </w:rPr>
        <w:t xml:space="preserve"> zobowiązuje się przy wykonywaniu Umowy przestrzegać przepisów prawa, regulaminów wewnętrznych Ministerstw</w:t>
      </w:r>
      <w:r w:rsidR="007F4644">
        <w:rPr>
          <w:rFonts w:ascii="Arial" w:eastAsia="Times New Roman" w:hAnsi="Arial" w:cs="Arial"/>
          <w:lang w:eastAsia="pl-PL"/>
        </w:rPr>
        <w:t>a</w:t>
      </w:r>
      <w:r w:rsidR="007F4644" w:rsidRPr="006F5A01">
        <w:rPr>
          <w:rFonts w:ascii="Arial" w:eastAsia="Times New Roman" w:hAnsi="Arial" w:cs="Arial"/>
          <w:lang w:eastAsia="pl-PL"/>
        </w:rPr>
        <w:t xml:space="preserve"> Sprawiedliwości oraz procedur obowiązujących w </w:t>
      </w:r>
      <w:r w:rsidR="007F4644">
        <w:rPr>
          <w:rFonts w:ascii="Arial" w:eastAsia="Times New Roman" w:hAnsi="Arial" w:cs="Arial"/>
          <w:lang w:eastAsia="pl-PL"/>
        </w:rPr>
        <w:t xml:space="preserve">obiektach </w:t>
      </w:r>
      <w:r w:rsidR="007F4644" w:rsidRPr="006F5A01">
        <w:rPr>
          <w:rFonts w:ascii="Arial" w:eastAsia="Times New Roman" w:hAnsi="Arial" w:cs="Arial"/>
          <w:lang w:eastAsia="pl-PL"/>
        </w:rPr>
        <w:t>Ministerstw</w:t>
      </w:r>
      <w:r w:rsidR="007F4644">
        <w:rPr>
          <w:rFonts w:ascii="Arial" w:eastAsia="Times New Roman" w:hAnsi="Arial" w:cs="Arial"/>
          <w:lang w:eastAsia="pl-PL"/>
        </w:rPr>
        <w:t>a</w:t>
      </w:r>
      <w:r w:rsidR="007F4644" w:rsidRPr="006F5A01">
        <w:rPr>
          <w:rFonts w:ascii="Arial" w:eastAsia="Times New Roman" w:hAnsi="Arial" w:cs="Arial"/>
          <w:lang w:eastAsia="pl-PL"/>
        </w:rPr>
        <w:t xml:space="preserve"> Sprawiedliwości</w:t>
      </w:r>
      <w:r w:rsidR="007F4644">
        <w:rPr>
          <w:rFonts w:ascii="Arial" w:eastAsia="Times New Roman" w:hAnsi="Arial" w:cs="Arial"/>
          <w:lang w:eastAsia="pl-PL"/>
        </w:rPr>
        <w:t>, o ile mają zastosowanie</w:t>
      </w:r>
      <w:r w:rsidR="007F4644" w:rsidRPr="006F5A01">
        <w:rPr>
          <w:rFonts w:ascii="Arial" w:eastAsia="Times New Roman" w:hAnsi="Arial" w:cs="Arial"/>
          <w:lang w:eastAsia="pl-PL"/>
        </w:rPr>
        <w:t>.</w:t>
      </w:r>
    </w:p>
    <w:p w14:paraId="1A237C9D" w14:textId="7DD47BBF" w:rsidR="007F4644" w:rsidRDefault="007F4644" w:rsidP="00E52C96">
      <w:pPr>
        <w:numPr>
          <w:ilvl w:val="0"/>
          <w:numId w:val="1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Usługi będące przedmiotem Umowy świadczone będą przez </w:t>
      </w:r>
      <w:r w:rsidR="00F947CC">
        <w:rPr>
          <w:rFonts w:ascii="Arial" w:eastAsia="Times New Roman" w:hAnsi="Arial" w:cs="Arial"/>
          <w:lang w:eastAsia="pl-PL"/>
        </w:rPr>
        <w:t>Zleceniobiorcę</w:t>
      </w:r>
      <w:r>
        <w:rPr>
          <w:rFonts w:ascii="Arial" w:eastAsia="Times New Roman" w:hAnsi="Arial" w:cs="Arial"/>
          <w:lang w:eastAsia="pl-PL"/>
        </w:rPr>
        <w:t xml:space="preserve"> w ścisłym współdziałaniu z personelem </w:t>
      </w:r>
      <w:r w:rsidR="00CD7836">
        <w:rPr>
          <w:rFonts w:ascii="Arial" w:eastAsia="Times New Roman" w:hAnsi="Arial" w:cs="Arial"/>
          <w:lang w:eastAsia="pl-PL"/>
        </w:rPr>
        <w:t>Ministerstwa Sprawiedliwości</w:t>
      </w:r>
      <w:r>
        <w:rPr>
          <w:rFonts w:ascii="Arial" w:eastAsia="Times New Roman" w:hAnsi="Arial" w:cs="Arial"/>
          <w:lang w:eastAsia="pl-PL"/>
        </w:rPr>
        <w:t>, przy zachowaniu zasady pełnej współpracy i należytego dzielenia się posiadaną wiedzą i doświadczeniem</w:t>
      </w:r>
      <w:r w:rsidR="00CD7836" w:rsidRPr="00CD7836">
        <w:rPr>
          <w:rFonts w:ascii="Arial" w:eastAsia="Times New Roman" w:hAnsi="Arial" w:cs="Arial"/>
          <w:lang w:eastAsia="pl-PL"/>
        </w:rPr>
        <w:t xml:space="preserve"> </w:t>
      </w:r>
      <w:r w:rsidR="0056225F">
        <w:rPr>
          <w:rFonts w:ascii="Arial" w:eastAsia="Times New Roman" w:hAnsi="Arial" w:cs="Arial"/>
          <w:lang w:eastAsia="pl-PL"/>
        </w:rPr>
        <w:t xml:space="preserve">z członkami </w:t>
      </w:r>
      <w:r w:rsidR="00CD7836">
        <w:rPr>
          <w:rFonts w:ascii="Arial" w:eastAsia="Times New Roman" w:hAnsi="Arial" w:cs="Arial"/>
          <w:lang w:eastAsia="pl-PL"/>
        </w:rPr>
        <w:t>odpowiednich komórek organizacyjnych</w:t>
      </w:r>
      <w:r w:rsidR="00CD7836" w:rsidRPr="00CD7836">
        <w:rPr>
          <w:rFonts w:ascii="Arial" w:eastAsia="Times New Roman" w:hAnsi="Arial" w:cs="Arial"/>
          <w:lang w:eastAsia="pl-PL"/>
        </w:rPr>
        <w:t xml:space="preserve"> </w:t>
      </w:r>
      <w:r w:rsidR="00CD7836">
        <w:rPr>
          <w:rFonts w:ascii="Arial" w:eastAsia="Times New Roman" w:hAnsi="Arial" w:cs="Arial"/>
          <w:lang w:eastAsia="pl-PL"/>
        </w:rPr>
        <w:t>DIRS</w:t>
      </w:r>
      <w:r w:rsidR="00CE2698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 xml:space="preserve"> przede wszystkim z</w:t>
      </w:r>
      <w:r w:rsidR="00CE2698">
        <w:rPr>
          <w:rFonts w:ascii="Arial" w:eastAsia="Times New Roman" w:hAnsi="Arial" w:cs="Arial"/>
          <w:lang w:eastAsia="pl-PL"/>
        </w:rPr>
        <w:t>aś</w:t>
      </w:r>
      <w:r>
        <w:rPr>
          <w:rFonts w:ascii="Arial" w:eastAsia="Times New Roman" w:hAnsi="Arial" w:cs="Arial"/>
          <w:lang w:eastAsia="pl-PL"/>
        </w:rPr>
        <w:t xml:space="preserve"> </w:t>
      </w:r>
      <w:r w:rsidR="002B21F6">
        <w:rPr>
          <w:rFonts w:ascii="Arial" w:eastAsia="Times New Roman" w:hAnsi="Arial" w:cs="Arial"/>
          <w:lang w:eastAsia="pl-PL"/>
        </w:rPr>
        <w:t xml:space="preserve">z </w:t>
      </w:r>
      <w:r>
        <w:rPr>
          <w:rFonts w:ascii="Arial" w:eastAsia="Times New Roman" w:hAnsi="Arial" w:cs="Arial"/>
          <w:lang w:eastAsia="pl-PL"/>
        </w:rPr>
        <w:t xml:space="preserve">pozostałymi członkami zespołu </w:t>
      </w:r>
      <w:r w:rsidRPr="00F6463A">
        <w:rPr>
          <w:rFonts w:ascii="Arial" w:eastAsia="Arial Unicode MS" w:hAnsi="Arial" w:cs="Arial"/>
          <w:highlight w:val="yellow"/>
          <w:lang w:eastAsia="pl-PL"/>
        </w:rPr>
        <w:t>[•]</w:t>
      </w:r>
      <w:r>
        <w:rPr>
          <w:rFonts w:ascii="Arial" w:eastAsia="Times New Roman" w:hAnsi="Arial" w:cs="Arial"/>
          <w:lang w:eastAsia="pl-PL"/>
        </w:rPr>
        <w:t>.</w:t>
      </w:r>
    </w:p>
    <w:p w14:paraId="3986CBB5" w14:textId="606FD9B0" w:rsidR="007F4644" w:rsidRDefault="00F947CC" w:rsidP="00E52C96">
      <w:pPr>
        <w:numPr>
          <w:ilvl w:val="0"/>
          <w:numId w:val="1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Zleceniobiorca</w:t>
      </w:r>
      <w:r w:rsidR="007F4644">
        <w:rPr>
          <w:rFonts w:ascii="Arial" w:eastAsia="Times New Roman" w:hAnsi="Arial" w:cs="Arial"/>
          <w:lang w:eastAsia="pl-PL"/>
        </w:rPr>
        <w:t xml:space="preserve"> będzie wykonywał swoje obowiązki w terminach i formach uzgodnionych z</w:t>
      </w:r>
      <w:r w:rsidR="006228EF">
        <w:rPr>
          <w:rFonts w:ascii="Arial" w:eastAsia="Times New Roman" w:hAnsi="Arial" w:cs="Arial"/>
          <w:lang w:eastAsia="pl-PL"/>
        </w:rPr>
        <w:t>e</w:t>
      </w:r>
      <w:r w:rsidR="007F4644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Zleceniodawcą</w:t>
      </w:r>
      <w:r w:rsidR="007F4644">
        <w:rPr>
          <w:rFonts w:ascii="Arial" w:eastAsia="Times New Roman" w:hAnsi="Arial" w:cs="Arial"/>
          <w:lang w:eastAsia="pl-PL"/>
        </w:rPr>
        <w:t>.</w:t>
      </w:r>
      <w:r w:rsidR="00CE2698">
        <w:rPr>
          <w:rFonts w:ascii="Arial" w:eastAsia="Times New Roman" w:hAnsi="Arial" w:cs="Arial"/>
          <w:lang w:eastAsia="pl-PL"/>
        </w:rPr>
        <w:t xml:space="preserve"> W braku </w:t>
      </w:r>
      <w:r w:rsidR="002B21F6">
        <w:rPr>
          <w:rFonts w:ascii="Arial" w:eastAsia="Times New Roman" w:hAnsi="Arial" w:cs="Arial"/>
          <w:lang w:eastAsia="pl-PL"/>
        </w:rPr>
        <w:t xml:space="preserve">odmiennego </w:t>
      </w:r>
      <w:r w:rsidR="00CE2698">
        <w:rPr>
          <w:rFonts w:ascii="Arial" w:eastAsia="Times New Roman" w:hAnsi="Arial" w:cs="Arial"/>
          <w:lang w:eastAsia="pl-PL"/>
        </w:rPr>
        <w:t>uzgodnienia Stron, przyjmuje się że termin realizacji danej czynności zleconej w ramach Umowy wynosi trzy dni</w:t>
      </w:r>
      <w:r w:rsidR="002B21F6">
        <w:rPr>
          <w:rFonts w:ascii="Arial" w:eastAsia="Times New Roman" w:hAnsi="Arial" w:cs="Arial"/>
          <w:lang w:eastAsia="pl-PL"/>
        </w:rPr>
        <w:t xml:space="preserve"> robocze</w:t>
      </w:r>
      <w:r w:rsidR="00CE2698">
        <w:rPr>
          <w:rFonts w:ascii="Arial" w:eastAsia="Times New Roman" w:hAnsi="Arial" w:cs="Arial"/>
          <w:lang w:eastAsia="pl-PL"/>
        </w:rPr>
        <w:t>.</w:t>
      </w:r>
    </w:p>
    <w:p w14:paraId="7FEFB19E" w14:textId="5FED1F04" w:rsidR="007F4644" w:rsidRPr="006F5A01" w:rsidRDefault="00F947CC" w:rsidP="00E52C96">
      <w:pPr>
        <w:numPr>
          <w:ilvl w:val="0"/>
          <w:numId w:val="1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Zleceniobiorca</w:t>
      </w:r>
      <w:r w:rsidR="007F4644" w:rsidRPr="006F5A01">
        <w:rPr>
          <w:rFonts w:ascii="Arial" w:eastAsia="Times New Roman" w:hAnsi="Arial" w:cs="Arial"/>
          <w:lang w:eastAsia="pl-PL"/>
        </w:rPr>
        <w:t xml:space="preserve"> nie może odstąpić od wskazanego przez </w:t>
      </w:r>
      <w:r>
        <w:rPr>
          <w:rFonts w:ascii="Arial" w:eastAsia="Times New Roman" w:hAnsi="Arial" w:cs="Arial"/>
          <w:lang w:eastAsia="pl-PL"/>
        </w:rPr>
        <w:t>Zleceniodawcy</w:t>
      </w:r>
      <w:r w:rsidR="007F4644" w:rsidRPr="006F5A01">
        <w:rPr>
          <w:rFonts w:ascii="Arial" w:eastAsia="Times New Roman" w:hAnsi="Arial" w:cs="Arial"/>
          <w:lang w:eastAsia="pl-PL"/>
        </w:rPr>
        <w:t xml:space="preserve"> sposobu </w:t>
      </w:r>
      <w:r w:rsidR="007F4644">
        <w:rPr>
          <w:rFonts w:ascii="Arial" w:eastAsia="Times New Roman" w:hAnsi="Arial" w:cs="Arial"/>
          <w:lang w:eastAsia="pl-PL"/>
        </w:rPr>
        <w:t xml:space="preserve">realizacji </w:t>
      </w:r>
      <w:r w:rsidR="007F4644" w:rsidRPr="006F5A01">
        <w:rPr>
          <w:rFonts w:ascii="Arial" w:eastAsia="Times New Roman" w:hAnsi="Arial" w:cs="Arial"/>
          <w:lang w:eastAsia="pl-PL"/>
        </w:rPr>
        <w:t xml:space="preserve">przedmiotu Umowy, o ile nie uzyskał uprzedniej zgody </w:t>
      </w:r>
      <w:r>
        <w:rPr>
          <w:rFonts w:ascii="Arial" w:eastAsia="Times New Roman" w:hAnsi="Arial" w:cs="Arial"/>
          <w:lang w:eastAsia="pl-PL"/>
        </w:rPr>
        <w:t>Zleceniodawcy</w:t>
      </w:r>
      <w:r w:rsidR="007F4644" w:rsidRPr="006F5A01">
        <w:rPr>
          <w:rFonts w:ascii="Arial" w:eastAsia="Times New Roman" w:hAnsi="Arial" w:cs="Arial"/>
          <w:lang w:eastAsia="pl-PL"/>
        </w:rPr>
        <w:t>. Stosowanie artykułu 737 Kodeksu cywilnego wyłącza się.</w:t>
      </w:r>
    </w:p>
    <w:p w14:paraId="6F0535AB" w14:textId="5B9C3CE8" w:rsidR="007F4644" w:rsidRDefault="00F947CC" w:rsidP="00E52C96">
      <w:pPr>
        <w:numPr>
          <w:ilvl w:val="0"/>
          <w:numId w:val="1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Zleceniobiorca</w:t>
      </w:r>
      <w:r w:rsidR="007F4644">
        <w:rPr>
          <w:rFonts w:ascii="Arial" w:eastAsia="Times New Roman" w:hAnsi="Arial" w:cs="Arial"/>
          <w:lang w:eastAsia="pl-PL"/>
        </w:rPr>
        <w:t xml:space="preserve"> odpowiada za jakość, terminowość i właściwą organizację świadczonych usług</w:t>
      </w:r>
      <w:r w:rsidR="002608D2">
        <w:rPr>
          <w:rFonts w:ascii="Arial" w:eastAsia="Times New Roman" w:hAnsi="Arial" w:cs="Arial"/>
          <w:lang w:eastAsia="pl-PL"/>
        </w:rPr>
        <w:t>,</w:t>
      </w:r>
      <w:r w:rsidR="002608D2" w:rsidRPr="002608D2">
        <w:t xml:space="preserve"> </w:t>
      </w:r>
      <w:r w:rsidR="002608D2" w:rsidRPr="002608D2">
        <w:rPr>
          <w:rFonts w:ascii="Arial" w:eastAsia="Times New Roman" w:hAnsi="Arial" w:cs="Arial"/>
          <w:lang w:eastAsia="pl-PL"/>
        </w:rPr>
        <w:t>z tym zastrzeżeniem, że za świadczenia o charakterze dzieła Wykonawca ponosi odpowiedzialność jak za dzieło</w:t>
      </w:r>
      <w:r w:rsidR="002608D2">
        <w:rPr>
          <w:rFonts w:ascii="Arial" w:eastAsia="Times New Roman" w:hAnsi="Arial" w:cs="Arial"/>
          <w:lang w:eastAsia="pl-PL"/>
        </w:rPr>
        <w:t>.</w:t>
      </w:r>
    </w:p>
    <w:p w14:paraId="1D4E9DCC" w14:textId="02D1DE34" w:rsidR="001657E6" w:rsidRPr="006F5A01" w:rsidRDefault="00F947CC" w:rsidP="00E52C96">
      <w:pPr>
        <w:numPr>
          <w:ilvl w:val="0"/>
          <w:numId w:val="1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Zleceniobiorca</w:t>
      </w:r>
      <w:r w:rsidR="001657E6" w:rsidRPr="006F5A01">
        <w:rPr>
          <w:rFonts w:ascii="Arial" w:eastAsia="Times New Roman" w:hAnsi="Arial" w:cs="Arial"/>
          <w:lang w:eastAsia="pl-PL"/>
        </w:rPr>
        <w:t xml:space="preserve"> może powierzyć osobie trzeciej </w:t>
      </w:r>
      <w:r w:rsidR="00692482">
        <w:rPr>
          <w:rFonts w:ascii="Arial" w:eastAsia="Times New Roman" w:hAnsi="Arial" w:cs="Arial"/>
          <w:lang w:eastAsia="pl-PL"/>
        </w:rPr>
        <w:t xml:space="preserve">realizację </w:t>
      </w:r>
      <w:r w:rsidR="00692482" w:rsidRPr="006F5A01">
        <w:rPr>
          <w:rFonts w:ascii="Arial" w:eastAsia="Times New Roman" w:hAnsi="Arial" w:cs="Arial"/>
          <w:lang w:eastAsia="pl-PL"/>
        </w:rPr>
        <w:t>przedmiotu Umowy</w:t>
      </w:r>
      <w:r w:rsidR="00692482">
        <w:rPr>
          <w:rFonts w:ascii="Arial" w:eastAsia="Times New Roman" w:hAnsi="Arial" w:cs="Arial"/>
          <w:lang w:eastAsia="pl-PL"/>
        </w:rPr>
        <w:t xml:space="preserve"> </w:t>
      </w:r>
      <w:r w:rsidR="007A28B6">
        <w:rPr>
          <w:rFonts w:ascii="Arial" w:eastAsia="Times New Roman" w:hAnsi="Arial" w:cs="Arial"/>
          <w:lang w:eastAsia="pl-PL"/>
        </w:rPr>
        <w:t xml:space="preserve">w całości lub części </w:t>
      </w:r>
      <w:r w:rsidR="001657E6" w:rsidRPr="006F5A01">
        <w:rPr>
          <w:rFonts w:ascii="Arial" w:eastAsia="Times New Roman" w:hAnsi="Arial" w:cs="Arial"/>
          <w:lang w:eastAsia="pl-PL"/>
        </w:rPr>
        <w:t xml:space="preserve">tylko za uprzednią zgodą </w:t>
      </w:r>
      <w:r>
        <w:rPr>
          <w:rFonts w:ascii="Arial" w:eastAsia="Times New Roman" w:hAnsi="Arial" w:cs="Arial"/>
          <w:lang w:eastAsia="pl-PL"/>
        </w:rPr>
        <w:t>Zleceniodawcy</w:t>
      </w:r>
      <w:r w:rsidR="001657E6" w:rsidRPr="006F5A01">
        <w:rPr>
          <w:rFonts w:ascii="Arial" w:eastAsia="Times New Roman" w:hAnsi="Arial" w:cs="Arial"/>
          <w:lang w:eastAsia="pl-PL"/>
        </w:rPr>
        <w:t xml:space="preserve"> wyrażoną w formie pisemnej lub w formie elektronicznej.</w:t>
      </w:r>
    </w:p>
    <w:p w14:paraId="6C0867D5" w14:textId="48462F4E" w:rsidR="001657E6" w:rsidRDefault="00F947CC" w:rsidP="00E52C96">
      <w:pPr>
        <w:numPr>
          <w:ilvl w:val="0"/>
          <w:numId w:val="1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Zleceniobiorca</w:t>
      </w:r>
      <w:r w:rsidR="001657E6" w:rsidRPr="006F5A01">
        <w:rPr>
          <w:rFonts w:ascii="Arial" w:eastAsia="Times New Roman" w:hAnsi="Arial" w:cs="Arial"/>
          <w:lang w:eastAsia="pl-PL"/>
        </w:rPr>
        <w:t xml:space="preserve"> nie może zwolnić się z odpowiedzialności poprzez powierzenie </w:t>
      </w:r>
      <w:r w:rsidR="00692482">
        <w:rPr>
          <w:rFonts w:ascii="Arial" w:eastAsia="Times New Roman" w:hAnsi="Arial" w:cs="Arial"/>
          <w:lang w:eastAsia="pl-PL"/>
        </w:rPr>
        <w:t xml:space="preserve">realizacji </w:t>
      </w:r>
      <w:r w:rsidR="00692482" w:rsidRPr="006F5A01">
        <w:rPr>
          <w:rFonts w:ascii="Arial" w:eastAsia="Times New Roman" w:hAnsi="Arial" w:cs="Arial"/>
          <w:lang w:eastAsia="pl-PL"/>
        </w:rPr>
        <w:t xml:space="preserve">przedmiotu Umowy </w:t>
      </w:r>
      <w:r w:rsidR="001657E6" w:rsidRPr="006F5A01">
        <w:rPr>
          <w:rFonts w:ascii="Arial" w:eastAsia="Times New Roman" w:hAnsi="Arial" w:cs="Arial"/>
          <w:lang w:eastAsia="pl-PL"/>
        </w:rPr>
        <w:t>osobie trzeciej.</w:t>
      </w:r>
    </w:p>
    <w:p w14:paraId="119001F2" w14:textId="4F8F33B9" w:rsidR="00DA4631" w:rsidRPr="006F5A01" w:rsidRDefault="00DA4631" w:rsidP="00E52C96">
      <w:pPr>
        <w:numPr>
          <w:ilvl w:val="0"/>
          <w:numId w:val="1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 w:rsidRPr="006F5A01">
        <w:rPr>
          <w:rFonts w:ascii="Arial" w:eastAsia="Times New Roman" w:hAnsi="Arial" w:cs="Arial"/>
          <w:lang w:eastAsia="pl-PL"/>
        </w:rPr>
        <w:t>Strony zobowiązują się współdziałać w zakresie koniecznym do sprawne</w:t>
      </w:r>
      <w:r>
        <w:rPr>
          <w:rFonts w:ascii="Arial" w:eastAsia="Times New Roman" w:hAnsi="Arial" w:cs="Arial"/>
          <w:lang w:eastAsia="pl-PL"/>
        </w:rPr>
        <w:t>j</w:t>
      </w:r>
      <w:r w:rsidRPr="006F5A01">
        <w:rPr>
          <w:rFonts w:ascii="Arial" w:eastAsia="Times New Roman" w:hAnsi="Arial" w:cs="Arial"/>
          <w:lang w:eastAsia="pl-PL"/>
        </w:rPr>
        <w:t xml:space="preserve"> i skuteczne</w:t>
      </w:r>
      <w:r>
        <w:rPr>
          <w:rFonts w:ascii="Arial" w:eastAsia="Times New Roman" w:hAnsi="Arial" w:cs="Arial"/>
          <w:lang w:eastAsia="pl-PL"/>
        </w:rPr>
        <w:t>j</w:t>
      </w:r>
      <w:r w:rsidRPr="006F5A01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realizacji </w:t>
      </w:r>
      <w:r w:rsidRPr="006F5A01">
        <w:rPr>
          <w:rFonts w:ascii="Arial" w:eastAsia="Times New Roman" w:hAnsi="Arial" w:cs="Arial"/>
          <w:lang w:eastAsia="pl-PL"/>
        </w:rPr>
        <w:t>przedmiotu Umowy, w szczególności niezwłocznie informować się wzajemnie o zdarzeniach mogących mieć wpływ na zakres ich praw lub obowiązków wynikający z Umowy.</w:t>
      </w:r>
      <w:r w:rsidR="007F4644" w:rsidRPr="007F4644">
        <w:rPr>
          <w:rFonts w:ascii="Arial" w:eastAsia="Times New Roman" w:hAnsi="Arial" w:cs="Arial"/>
          <w:lang w:eastAsia="pl-PL"/>
        </w:rPr>
        <w:t xml:space="preserve"> </w:t>
      </w:r>
      <w:r w:rsidR="00E906D5">
        <w:rPr>
          <w:rFonts w:ascii="Arial" w:eastAsia="Times New Roman" w:hAnsi="Arial" w:cs="Arial"/>
          <w:lang w:eastAsia="pl-PL"/>
        </w:rPr>
        <w:t>K</w:t>
      </w:r>
      <w:r w:rsidR="007F4644">
        <w:rPr>
          <w:rFonts w:ascii="Arial" w:eastAsia="Times New Roman" w:hAnsi="Arial" w:cs="Arial"/>
          <w:lang w:eastAsia="pl-PL"/>
        </w:rPr>
        <w:t>ażda ze Stron zobowiązana jest</w:t>
      </w:r>
      <w:r w:rsidR="007F4644" w:rsidRPr="006F5A01">
        <w:rPr>
          <w:rFonts w:ascii="Arial" w:eastAsia="Times New Roman" w:hAnsi="Arial" w:cs="Arial"/>
          <w:lang w:eastAsia="pl-PL"/>
        </w:rPr>
        <w:t xml:space="preserve"> </w:t>
      </w:r>
      <w:r w:rsidR="00E906D5">
        <w:rPr>
          <w:rFonts w:ascii="Arial" w:eastAsia="Times New Roman" w:hAnsi="Arial" w:cs="Arial"/>
          <w:lang w:eastAsia="pl-PL"/>
        </w:rPr>
        <w:t xml:space="preserve">przy tym </w:t>
      </w:r>
      <w:r w:rsidR="007F4644" w:rsidRPr="006F5A01">
        <w:rPr>
          <w:rFonts w:ascii="Arial" w:eastAsia="Times New Roman" w:hAnsi="Arial" w:cs="Arial"/>
          <w:lang w:eastAsia="pl-PL"/>
        </w:rPr>
        <w:t>działa</w:t>
      </w:r>
      <w:r w:rsidR="007F4644">
        <w:rPr>
          <w:rFonts w:ascii="Arial" w:eastAsia="Times New Roman" w:hAnsi="Arial" w:cs="Arial"/>
          <w:lang w:eastAsia="pl-PL"/>
        </w:rPr>
        <w:t>ć</w:t>
      </w:r>
      <w:r w:rsidR="007F4644" w:rsidRPr="006F5A01">
        <w:rPr>
          <w:rFonts w:ascii="Arial" w:eastAsia="Times New Roman" w:hAnsi="Arial" w:cs="Arial"/>
          <w:lang w:eastAsia="pl-PL"/>
        </w:rPr>
        <w:t xml:space="preserve"> w dobrej wierze i zgodnie ze swoją najlepszą wiedzą</w:t>
      </w:r>
      <w:r w:rsidR="00E906D5">
        <w:rPr>
          <w:rFonts w:ascii="Arial" w:eastAsia="Times New Roman" w:hAnsi="Arial" w:cs="Arial"/>
          <w:lang w:eastAsia="pl-PL"/>
        </w:rPr>
        <w:t>.</w:t>
      </w:r>
    </w:p>
    <w:p w14:paraId="23DB0FBA" w14:textId="52679756" w:rsidR="00DA4631" w:rsidRDefault="00F947CC" w:rsidP="00E52C96">
      <w:pPr>
        <w:numPr>
          <w:ilvl w:val="0"/>
          <w:numId w:val="1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Zleceniodawca</w:t>
      </w:r>
      <w:r w:rsidR="00DA4631" w:rsidRPr="00DA4631">
        <w:rPr>
          <w:rFonts w:ascii="Arial" w:eastAsia="Times New Roman" w:hAnsi="Arial" w:cs="Arial"/>
          <w:lang w:eastAsia="pl-PL"/>
        </w:rPr>
        <w:t xml:space="preserve"> zobowiązuje się do zapewnienia </w:t>
      </w:r>
      <w:r>
        <w:rPr>
          <w:rFonts w:ascii="Arial" w:eastAsia="Times New Roman" w:hAnsi="Arial" w:cs="Arial"/>
          <w:lang w:eastAsia="pl-PL"/>
        </w:rPr>
        <w:t>Zleceniobiorcy</w:t>
      </w:r>
      <w:r w:rsidRPr="00DA4631">
        <w:rPr>
          <w:rFonts w:ascii="Arial" w:eastAsia="Times New Roman" w:hAnsi="Arial" w:cs="Arial"/>
          <w:lang w:eastAsia="pl-PL"/>
        </w:rPr>
        <w:t xml:space="preserve"> </w:t>
      </w:r>
      <w:r w:rsidR="00DA4631" w:rsidRPr="00DA4631">
        <w:rPr>
          <w:rFonts w:ascii="Arial" w:eastAsia="Times New Roman" w:hAnsi="Arial" w:cs="Arial"/>
          <w:lang w:eastAsia="pl-PL"/>
        </w:rPr>
        <w:t xml:space="preserve">dostępu do pomieszczeń </w:t>
      </w:r>
      <w:r>
        <w:rPr>
          <w:rFonts w:ascii="Arial" w:eastAsia="Times New Roman" w:hAnsi="Arial" w:cs="Arial"/>
          <w:lang w:eastAsia="pl-PL"/>
        </w:rPr>
        <w:t>Zleceniodawcy</w:t>
      </w:r>
      <w:r w:rsidR="00DA4631" w:rsidRPr="00DA4631">
        <w:rPr>
          <w:rFonts w:ascii="Arial" w:eastAsia="Times New Roman" w:hAnsi="Arial" w:cs="Arial"/>
          <w:lang w:eastAsia="pl-PL"/>
        </w:rPr>
        <w:t xml:space="preserve"> oraz udostępnienia infrastruktury, w tym sprzętu, w zakresie niezbędnym do należytej realizacji przedmiotu Umowy.</w:t>
      </w:r>
    </w:p>
    <w:p w14:paraId="62C518EC" w14:textId="0A45CABA" w:rsidR="00C7450C" w:rsidRDefault="00F947CC" w:rsidP="008D48AD">
      <w:pPr>
        <w:pStyle w:val="Akapitzlist"/>
        <w:numPr>
          <w:ilvl w:val="0"/>
          <w:numId w:val="1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Zleceniobiorca</w:t>
      </w:r>
      <w:r w:rsidR="00C7450C" w:rsidRPr="00C7450C">
        <w:rPr>
          <w:rFonts w:ascii="Arial" w:eastAsia="Times New Roman" w:hAnsi="Arial" w:cs="Arial"/>
          <w:lang w:eastAsia="pl-PL"/>
        </w:rPr>
        <w:t xml:space="preserve"> ponosi odpowiedzialność za mienie powierzone mu przez </w:t>
      </w:r>
      <w:r>
        <w:rPr>
          <w:rFonts w:ascii="Arial" w:eastAsia="Times New Roman" w:hAnsi="Arial" w:cs="Arial"/>
          <w:lang w:eastAsia="pl-PL"/>
        </w:rPr>
        <w:t>Zleceniodawc</w:t>
      </w:r>
      <w:r w:rsidR="006228EF">
        <w:rPr>
          <w:rFonts w:ascii="Arial" w:eastAsia="Times New Roman" w:hAnsi="Arial" w:cs="Arial"/>
          <w:lang w:eastAsia="pl-PL"/>
        </w:rPr>
        <w:t>ę</w:t>
      </w:r>
      <w:r w:rsidR="00C7450C" w:rsidRPr="00C7450C">
        <w:rPr>
          <w:rFonts w:ascii="Arial" w:eastAsia="Times New Roman" w:hAnsi="Arial" w:cs="Arial"/>
          <w:lang w:eastAsia="pl-PL"/>
        </w:rPr>
        <w:t xml:space="preserve"> w związku z realizacją Umowy. </w:t>
      </w:r>
      <w:r>
        <w:rPr>
          <w:rFonts w:ascii="Arial" w:eastAsia="Times New Roman" w:hAnsi="Arial" w:cs="Arial"/>
          <w:lang w:eastAsia="pl-PL"/>
        </w:rPr>
        <w:t>Zleceniobiorca</w:t>
      </w:r>
      <w:r w:rsidR="00C7450C" w:rsidRPr="00C7450C">
        <w:rPr>
          <w:rFonts w:ascii="Arial" w:eastAsia="Times New Roman" w:hAnsi="Arial" w:cs="Arial"/>
          <w:lang w:eastAsia="pl-PL"/>
        </w:rPr>
        <w:t xml:space="preserve"> zwróci powierzone mu mienie na pierwsze wezwanie </w:t>
      </w:r>
      <w:r>
        <w:rPr>
          <w:rFonts w:ascii="Arial" w:eastAsia="Times New Roman" w:hAnsi="Arial" w:cs="Arial"/>
          <w:lang w:eastAsia="pl-PL"/>
        </w:rPr>
        <w:t>Zleceniodawcy</w:t>
      </w:r>
      <w:r w:rsidR="00AD20EF">
        <w:rPr>
          <w:rFonts w:ascii="Arial" w:eastAsia="Times New Roman" w:hAnsi="Arial" w:cs="Arial"/>
          <w:lang w:eastAsia="pl-PL"/>
        </w:rPr>
        <w:t>, nie później niż w następnym dniu roboczym</w:t>
      </w:r>
      <w:r w:rsidR="00C7450C" w:rsidRPr="00C7450C">
        <w:rPr>
          <w:rFonts w:ascii="Arial" w:eastAsia="Times New Roman" w:hAnsi="Arial" w:cs="Arial"/>
          <w:lang w:eastAsia="pl-PL"/>
        </w:rPr>
        <w:t xml:space="preserve">. </w:t>
      </w:r>
      <w:r>
        <w:rPr>
          <w:rFonts w:ascii="Arial" w:eastAsia="Times New Roman" w:hAnsi="Arial" w:cs="Arial"/>
          <w:lang w:eastAsia="pl-PL"/>
        </w:rPr>
        <w:t>Zleceniodawca</w:t>
      </w:r>
      <w:r w:rsidR="00C7450C" w:rsidRPr="00C7450C">
        <w:rPr>
          <w:rFonts w:ascii="Arial" w:eastAsia="Times New Roman" w:hAnsi="Arial" w:cs="Arial"/>
          <w:lang w:eastAsia="pl-PL"/>
        </w:rPr>
        <w:t xml:space="preserve"> upoważniony jest do obciążenia </w:t>
      </w:r>
      <w:r w:rsidR="00AD20EF">
        <w:rPr>
          <w:rFonts w:ascii="Arial" w:eastAsia="Times New Roman" w:hAnsi="Arial" w:cs="Arial"/>
          <w:lang w:eastAsia="pl-PL"/>
        </w:rPr>
        <w:t xml:space="preserve">Zleceniobiorcy </w:t>
      </w:r>
      <w:r w:rsidR="00C7450C" w:rsidRPr="00C7450C">
        <w:rPr>
          <w:rFonts w:ascii="Arial" w:eastAsia="Times New Roman" w:hAnsi="Arial" w:cs="Arial"/>
          <w:lang w:eastAsia="pl-PL"/>
        </w:rPr>
        <w:t>kosztami napraw</w:t>
      </w:r>
      <w:r w:rsidR="00C7450C">
        <w:rPr>
          <w:rFonts w:ascii="Arial" w:eastAsia="Times New Roman" w:hAnsi="Arial" w:cs="Arial"/>
          <w:lang w:eastAsia="pl-PL"/>
        </w:rPr>
        <w:t>y lub wymiany</w:t>
      </w:r>
      <w:r w:rsidR="00C7450C" w:rsidRPr="00C7450C">
        <w:rPr>
          <w:rFonts w:ascii="Arial" w:eastAsia="Times New Roman" w:hAnsi="Arial" w:cs="Arial"/>
          <w:lang w:eastAsia="pl-PL"/>
        </w:rPr>
        <w:t xml:space="preserve">, jeżeli uszkodzenie mienia wynikło z działania lub zaniechania </w:t>
      </w:r>
      <w:r w:rsidR="00AD20EF">
        <w:rPr>
          <w:rFonts w:ascii="Arial" w:eastAsia="Times New Roman" w:hAnsi="Arial" w:cs="Arial"/>
          <w:lang w:eastAsia="pl-PL"/>
        </w:rPr>
        <w:t>Zleceniobiorcy</w:t>
      </w:r>
      <w:r w:rsidR="00C7450C" w:rsidRPr="00C7450C">
        <w:rPr>
          <w:rFonts w:ascii="Arial" w:eastAsia="Times New Roman" w:hAnsi="Arial" w:cs="Arial"/>
          <w:lang w:eastAsia="pl-PL"/>
        </w:rPr>
        <w:t>.</w:t>
      </w:r>
    </w:p>
    <w:p w14:paraId="6CCFCEFE" w14:textId="245FA55D" w:rsidR="001657E6" w:rsidRPr="006F5A01" w:rsidRDefault="003A0ED5" w:rsidP="003A0ED5">
      <w:pPr>
        <w:pStyle w:val="Akapitzlist"/>
        <w:numPr>
          <w:ilvl w:val="0"/>
          <w:numId w:val="1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J</w:t>
      </w:r>
      <w:r w:rsidRPr="003A0ED5">
        <w:rPr>
          <w:rFonts w:ascii="Arial" w:eastAsia="Times New Roman" w:hAnsi="Arial" w:cs="Arial"/>
          <w:lang w:eastAsia="pl-PL"/>
        </w:rPr>
        <w:t xml:space="preserve">eśli </w:t>
      </w:r>
      <w:r>
        <w:rPr>
          <w:rFonts w:ascii="Arial" w:eastAsia="Times New Roman" w:hAnsi="Arial" w:cs="Arial"/>
          <w:lang w:eastAsia="pl-PL"/>
        </w:rPr>
        <w:t xml:space="preserve">w ramach Umowy Zleceniobiorca opracuje </w:t>
      </w:r>
      <w:r w:rsidR="003642DB">
        <w:rPr>
          <w:rFonts w:ascii="Arial" w:eastAsia="Times New Roman" w:hAnsi="Arial" w:cs="Arial"/>
          <w:lang w:eastAsia="pl-PL"/>
        </w:rPr>
        <w:t xml:space="preserve">jakiekolwiek </w:t>
      </w:r>
      <w:r w:rsidRPr="003A0ED5">
        <w:rPr>
          <w:rFonts w:ascii="Arial" w:eastAsia="Times New Roman" w:hAnsi="Arial" w:cs="Arial"/>
          <w:lang w:eastAsia="pl-PL"/>
        </w:rPr>
        <w:t>dokumenty dotyczą</w:t>
      </w:r>
      <w:r w:rsidR="003642DB">
        <w:rPr>
          <w:rFonts w:ascii="Arial" w:eastAsia="Times New Roman" w:hAnsi="Arial" w:cs="Arial"/>
          <w:lang w:eastAsia="pl-PL"/>
        </w:rPr>
        <w:t>ce</w:t>
      </w:r>
      <w:r w:rsidRPr="003A0ED5">
        <w:rPr>
          <w:rFonts w:ascii="Arial" w:eastAsia="Times New Roman" w:hAnsi="Arial" w:cs="Arial"/>
          <w:lang w:eastAsia="pl-PL"/>
        </w:rPr>
        <w:t xml:space="preserve"> </w:t>
      </w:r>
      <w:r w:rsidR="003642DB">
        <w:rPr>
          <w:rFonts w:ascii="Arial" w:eastAsia="Times New Roman" w:hAnsi="Arial" w:cs="Arial"/>
          <w:lang w:eastAsia="pl-PL"/>
        </w:rPr>
        <w:t>p</w:t>
      </w:r>
      <w:r w:rsidRPr="003A0ED5">
        <w:rPr>
          <w:rFonts w:ascii="Arial" w:eastAsia="Times New Roman" w:hAnsi="Arial" w:cs="Arial"/>
          <w:lang w:eastAsia="pl-PL"/>
        </w:rPr>
        <w:t>rojektów unijnych</w:t>
      </w:r>
      <w:r w:rsidR="003642DB">
        <w:rPr>
          <w:rFonts w:ascii="Arial" w:eastAsia="Times New Roman" w:hAnsi="Arial" w:cs="Arial"/>
          <w:lang w:eastAsia="pl-PL"/>
        </w:rPr>
        <w:t xml:space="preserve">, </w:t>
      </w:r>
      <w:r w:rsidRPr="003A0ED5">
        <w:rPr>
          <w:rFonts w:ascii="Arial" w:eastAsia="Times New Roman" w:hAnsi="Arial" w:cs="Arial"/>
          <w:lang w:eastAsia="pl-PL"/>
        </w:rPr>
        <w:t>umieści na nich odpowiednie logotypy tego programu unijnego</w:t>
      </w:r>
      <w:r w:rsidR="003642DB">
        <w:rPr>
          <w:rFonts w:ascii="Arial" w:eastAsia="Times New Roman" w:hAnsi="Arial" w:cs="Arial"/>
          <w:lang w:eastAsia="pl-PL"/>
        </w:rPr>
        <w:t>.</w:t>
      </w:r>
    </w:p>
    <w:p w14:paraId="00E984E9" w14:textId="77777777" w:rsidR="003A0ED5" w:rsidRDefault="003A0ED5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B44E653" w14:textId="6403CD58" w:rsidR="001657E6" w:rsidRPr="006F5A01" w:rsidRDefault="001657E6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  <w:r w:rsidRPr="006F5A01">
        <w:rPr>
          <w:rFonts w:ascii="Arial" w:eastAsia="Times New Roman" w:hAnsi="Arial" w:cs="Arial"/>
          <w:b/>
          <w:lang w:eastAsia="pl-PL"/>
        </w:rPr>
        <w:t>§ 3</w:t>
      </w:r>
    </w:p>
    <w:p w14:paraId="3715823E" w14:textId="744484EB" w:rsidR="002A7BC1" w:rsidRDefault="00F947CC" w:rsidP="00E52C96">
      <w:pPr>
        <w:numPr>
          <w:ilvl w:val="6"/>
          <w:numId w:val="7"/>
        </w:numPr>
        <w:spacing w:after="0" w:line="259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Zleceniobiorca</w:t>
      </w:r>
      <w:r w:rsidR="006504A9">
        <w:rPr>
          <w:rFonts w:ascii="Arial" w:eastAsia="Times New Roman" w:hAnsi="Arial" w:cs="Arial"/>
          <w:lang w:eastAsia="pl-PL"/>
        </w:rPr>
        <w:t xml:space="preserve"> zobowiązany jest prowadzić </w:t>
      </w:r>
      <w:r w:rsidR="002A7BC1">
        <w:rPr>
          <w:rFonts w:ascii="Arial" w:eastAsia="Times New Roman" w:hAnsi="Arial" w:cs="Arial"/>
          <w:lang w:eastAsia="pl-PL"/>
        </w:rPr>
        <w:t>rejestr czynności wykonywanych w ramach Umowy.</w:t>
      </w:r>
      <w:r w:rsidR="00AC592D" w:rsidRPr="00AC592D">
        <w:rPr>
          <w:rFonts w:ascii="Arial" w:eastAsia="Times New Roman" w:hAnsi="Arial" w:cs="Arial"/>
          <w:lang w:eastAsia="pl-PL"/>
        </w:rPr>
        <w:t xml:space="preserve"> </w:t>
      </w:r>
      <w:r w:rsidR="00F5283F">
        <w:rPr>
          <w:rFonts w:ascii="Arial" w:eastAsia="Times New Roman" w:hAnsi="Arial" w:cs="Arial"/>
          <w:lang w:eastAsia="pl-PL"/>
        </w:rPr>
        <w:t>Rejestr powinien być prowadzony w postaci elektronicznej (plik w formacie Excel), zgodnie ze w</w:t>
      </w:r>
      <w:r w:rsidR="00AC592D">
        <w:rPr>
          <w:rFonts w:ascii="Arial" w:eastAsia="Times New Roman" w:hAnsi="Arial" w:cs="Arial"/>
          <w:lang w:eastAsia="pl-PL"/>
        </w:rPr>
        <w:t>z</w:t>
      </w:r>
      <w:r w:rsidR="00F5283F">
        <w:rPr>
          <w:rFonts w:ascii="Arial" w:eastAsia="Times New Roman" w:hAnsi="Arial" w:cs="Arial"/>
          <w:lang w:eastAsia="pl-PL"/>
        </w:rPr>
        <w:t>orem</w:t>
      </w:r>
      <w:r w:rsidR="00AC592D">
        <w:rPr>
          <w:rFonts w:ascii="Arial" w:eastAsia="Times New Roman" w:hAnsi="Arial" w:cs="Arial"/>
          <w:lang w:eastAsia="pl-PL"/>
        </w:rPr>
        <w:t xml:space="preserve"> </w:t>
      </w:r>
      <w:r w:rsidR="00F5283F">
        <w:rPr>
          <w:rFonts w:ascii="Arial" w:eastAsia="Times New Roman" w:hAnsi="Arial" w:cs="Arial"/>
          <w:lang w:eastAsia="pl-PL"/>
        </w:rPr>
        <w:t xml:space="preserve">w </w:t>
      </w:r>
      <w:r w:rsidR="00AC592D" w:rsidRPr="00F71598">
        <w:rPr>
          <w:rFonts w:ascii="Arial" w:eastAsia="Times New Roman" w:hAnsi="Arial" w:cs="Arial"/>
          <w:u w:val="single"/>
          <w:lang w:eastAsia="pl-PL"/>
        </w:rPr>
        <w:t>Załącznik</w:t>
      </w:r>
      <w:r w:rsidR="00F5283F" w:rsidRPr="00F71598">
        <w:rPr>
          <w:rFonts w:ascii="Arial" w:eastAsia="Times New Roman" w:hAnsi="Arial" w:cs="Arial"/>
          <w:u w:val="single"/>
          <w:lang w:eastAsia="pl-PL"/>
        </w:rPr>
        <w:t>u</w:t>
      </w:r>
      <w:r w:rsidR="00AC592D" w:rsidRPr="00F71598">
        <w:rPr>
          <w:rFonts w:ascii="Arial" w:eastAsia="Times New Roman" w:hAnsi="Arial" w:cs="Arial"/>
          <w:u w:val="single"/>
          <w:lang w:eastAsia="pl-PL"/>
        </w:rPr>
        <w:t xml:space="preserve"> nr 2</w:t>
      </w:r>
      <w:r w:rsidR="00AC592D">
        <w:rPr>
          <w:rFonts w:ascii="Arial" w:eastAsia="Times New Roman" w:hAnsi="Arial" w:cs="Arial"/>
          <w:lang w:eastAsia="pl-PL"/>
        </w:rPr>
        <w:t xml:space="preserve"> do Umowy.</w:t>
      </w:r>
    </w:p>
    <w:p w14:paraId="14B97E62" w14:textId="7F66B444" w:rsidR="00AC376F" w:rsidRDefault="00F947CC" w:rsidP="00E52C96">
      <w:pPr>
        <w:numPr>
          <w:ilvl w:val="6"/>
          <w:numId w:val="7"/>
        </w:numPr>
        <w:spacing w:after="0" w:line="259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Zleceniobiorca</w:t>
      </w:r>
      <w:r w:rsidR="006504A9">
        <w:rPr>
          <w:rFonts w:ascii="Arial" w:eastAsia="Times New Roman" w:hAnsi="Arial" w:cs="Arial"/>
          <w:lang w:eastAsia="pl-PL"/>
        </w:rPr>
        <w:t xml:space="preserve"> </w:t>
      </w:r>
      <w:r w:rsidR="00AC592D">
        <w:rPr>
          <w:rFonts w:ascii="Arial" w:eastAsia="Times New Roman" w:hAnsi="Arial" w:cs="Arial"/>
          <w:lang w:eastAsia="pl-PL"/>
        </w:rPr>
        <w:t>zobowiązany jest</w:t>
      </w:r>
      <w:r w:rsidR="006504A9">
        <w:rPr>
          <w:rFonts w:ascii="Arial" w:eastAsia="Times New Roman" w:hAnsi="Arial" w:cs="Arial"/>
          <w:lang w:eastAsia="pl-PL"/>
        </w:rPr>
        <w:t xml:space="preserve"> </w:t>
      </w:r>
      <w:r w:rsidR="00963B91">
        <w:rPr>
          <w:rFonts w:ascii="Arial" w:eastAsia="Times New Roman" w:hAnsi="Arial" w:cs="Arial"/>
          <w:lang w:eastAsia="pl-PL"/>
        </w:rPr>
        <w:t>przes</w:t>
      </w:r>
      <w:r w:rsidR="00FE568A">
        <w:rPr>
          <w:rFonts w:ascii="Arial" w:eastAsia="Times New Roman" w:hAnsi="Arial" w:cs="Arial"/>
          <w:lang w:eastAsia="pl-PL"/>
        </w:rPr>
        <w:t>y</w:t>
      </w:r>
      <w:r w:rsidR="00963B91">
        <w:rPr>
          <w:rFonts w:ascii="Arial" w:eastAsia="Times New Roman" w:hAnsi="Arial" w:cs="Arial"/>
          <w:lang w:eastAsia="pl-PL"/>
        </w:rPr>
        <w:t>łać</w:t>
      </w:r>
      <w:r w:rsidR="006504A9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Zleceniodawcy</w:t>
      </w:r>
      <w:r w:rsidR="006504A9">
        <w:rPr>
          <w:rFonts w:ascii="Arial" w:eastAsia="Times New Roman" w:hAnsi="Arial" w:cs="Arial"/>
          <w:lang w:eastAsia="pl-PL"/>
        </w:rPr>
        <w:t xml:space="preserve"> </w:t>
      </w:r>
      <w:r w:rsidR="00D45900">
        <w:rPr>
          <w:rFonts w:ascii="Arial" w:eastAsia="Times New Roman" w:hAnsi="Arial" w:cs="Arial"/>
          <w:lang w:eastAsia="pl-PL"/>
        </w:rPr>
        <w:t>rejestr zaktualizowany o</w:t>
      </w:r>
      <w:r w:rsidR="00AC592D">
        <w:rPr>
          <w:rFonts w:ascii="Arial" w:eastAsia="Times New Roman" w:hAnsi="Arial" w:cs="Arial"/>
          <w:lang w:eastAsia="pl-PL"/>
        </w:rPr>
        <w:t xml:space="preserve"> </w:t>
      </w:r>
      <w:r w:rsidR="002A7BC1">
        <w:rPr>
          <w:rFonts w:ascii="Arial" w:eastAsia="Times New Roman" w:hAnsi="Arial" w:cs="Arial"/>
          <w:lang w:eastAsia="pl-PL"/>
        </w:rPr>
        <w:t xml:space="preserve">czynności </w:t>
      </w:r>
      <w:r w:rsidR="00AC592D">
        <w:rPr>
          <w:rFonts w:ascii="Arial" w:eastAsia="Times New Roman" w:hAnsi="Arial" w:cs="Arial"/>
          <w:lang w:eastAsia="pl-PL"/>
        </w:rPr>
        <w:t>wykonane lub zlecone do wykonania</w:t>
      </w:r>
      <w:r w:rsidR="002A7BC1">
        <w:rPr>
          <w:rFonts w:ascii="Arial" w:eastAsia="Times New Roman" w:hAnsi="Arial" w:cs="Arial"/>
          <w:lang w:eastAsia="pl-PL"/>
        </w:rPr>
        <w:t xml:space="preserve"> w </w:t>
      </w:r>
      <w:r w:rsidR="00AC592D">
        <w:rPr>
          <w:rFonts w:ascii="Arial" w:eastAsia="Times New Roman" w:hAnsi="Arial" w:cs="Arial"/>
          <w:lang w:eastAsia="pl-PL"/>
        </w:rPr>
        <w:t xml:space="preserve">danym </w:t>
      </w:r>
      <w:r w:rsidR="002A7BC1">
        <w:rPr>
          <w:rFonts w:ascii="Arial" w:eastAsia="Times New Roman" w:hAnsi="Arial" w:cs="Arial"/>
          <w:lang w:eastAsia="pl-PL"/>
        </w:rPr>
        <w:t>miesiącu kalendarzowym</w:t>
      </w:r>
      <w:r w:rsidR="00AC592D" w:rsidRPr="00AC592D">
        <w:rPr>
          <w:rFonts w:ascii="Arial" w:eastAsia="Times New Roman" w:hAnsi="Arial" w:cs="Arial"/>
          <w:lang w:eastAsia="pl-PL"/>
        </w:rPr>
        <w:t xml:space="preserve"> </w:t>
      </w:r>
      <w:r w:rsidR="00AC592D">
        <w:rPr>
          <w:rFonts w:ascii="Arial" w:eastAsia="Times New Roman" w:hAnsi="Arial" w:cs="Arial"/>
          <w:lang w:eastAsia="pl-PL"/>
        </w:rPr>
        <w:t>w terminie tygodnia od zakończenia</w:t>
      </w:r>
      <w:r w:rsidR="00B16F9F">
        <w:rPr>
          <w:rFonts w:ascii="Arial" w:eastAsia="Times New Roman" w:hAnsi="Arial" w:cs="Arial"/>
          <w:lang w:eastAsia="pl-PL"/>
        </w:rPr>
        <w:t xml:space="preserve"> każdego miesiąca kalendarzowego</w:t>
      </w:r>
      <w:r w:rsidR="002A7BC1">
        <w:rPr>
          <w:rFonts w:ascii="Arial" w:eastAsia="Times New Roman" w:hAnsi="Arial" w:cs="Arial"/>
          <w:lang w:eastAsia="pl-PL"/>
        </w:rPr>
        <w:t>.</w:t>
      </w:r>
    </w:p>
    <w:p w14:paraId="0B9145E5" w14:textId="77777777" w:rsidR="002B02AB" w:rsidRPr="002B02AB" w:rsidRDefault="002B02AB" w:rsidP="00E52C96">
      <w:pPr>
        <w:numPr>
          <w:ilvl w:val="6"/>
          <w:numId w:val="7"/>
        </w:numPr>
        <w:spacing w:after="0" w:line="259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2B02AB">
        <w:rPr>
          <w:rFonts w:ascii="Arial" w:eastAsia="Times New Roman" w:hAnsi="Arial" w:cs="Arial"/>
          <w:lang w:eastAsia="pl-PL"/>
        </w:rPr>
        <w:t>Przedmiot Umowy podlega protokolarnemu odbiorowi.</w:t>
      </w:r>
    </w:p>
    <w:p w14:paraId="5F3313CB" w14:textId="71D38789" w:rsidR="002B02AB" w:rsidRPr="002B02AB" w:rsidRDefault="002B02AB" w:rsidP="00E52C96">
      <w:pPr>
        <w:numPr>
          <w:ilvl w:val="6"/>
          <w:numId w:val="7"/>
        </w:numPr>
        <w:spacing w:after="0" w:line="259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2B02AB">
        <w:rPr>
          <w:rFonts w:ascii="Arial" w:eastAsia="Times New Roman" w:hAnsi="Arial" w:cs="Arial"/>
          <w:lang w:eastAsia="pl-PL"/>
        </w:rPr>
        <w:t xml:space="preserve">Z czynności odbioru Strony sporządzą co miesiąc protokół, którego wzór określa </w:t>
      </w:r>
      <w:r w:rsidRPr="00F71598">
        <w:rPr>
          <w:rFonts w:ascii="Arial" w:eastAsia="Times New Roman" w:hAnsi="Arial" w:cs="Arial"/>
          <w:u w:val="single"/>
          <w:lang w:eastAsia="pl-PL"/>
        </w:rPr>
        <w:t>Załącznik nr 3</w:t>
      </w:r>
      <w:r w:rsidRPr="002B02AB">
        <w:rPr>
          <w:rFonts w:ascii="Arial" w:eastAsia="Times New Roman" w:hAnsi="Arial" w:cs="Arial"/>
          <w:lang w:eastAsia="pl-PL"/>
        </w:rPr>
        <w:t xml:space="preserve"> do Umowy.</w:t>
      </w:r>
      <w:r w:rsidR="00FE568A">
        <w:rPr>
          <w:rFonts w:ascii="Arial" w:eastAsia="Times New Roman" w:hAnsi="Arial" w:cs="Arial"/>
          <w:lang w:eastAsia="pl-PL"/>
        </w:rPr>
        <w:t xml:space="preserve"> Do protokołu dołącza się wydruk z rejestru, zawierający </w:t>
      </w:r>
      <w:r w:rsidR="000738E3">
        <w:rPr>
          <w:rFonts w:ascii="Arial" w:eastAsia="Times New Roman" w:hAnsi="Arial" w:cs="Arial"/>
          <w:lang w:eastAsia="pl-PL"/>
        </w:rPr>
        <w:t xml:space="preserve">zestawienie </w:t>
      </w:r>
      <w:r w:rsidR="008B34B9">
        <w:rPr>
          <w:rFonts w:ascii="Arial" w:eastAsia="Times New Roman" w:hAnsi="Arial" w:cs="Arial"/>
          <w:lang w:eastAsia="pl-PL"/>
        </w:rPr>
        <w:t>czynności</w:t>
      </w:r>
      <w:r w:rsidR="00FE568A">
        <w:rPr>
          <w:rFonts w:ascii="Arial" w:eastAsia="Times New Roman" w:hAnsi="Arial" w:cs="Arial"/>
          <w:lang w:eastAsia="pl-PL"/>
        </w:rPr>
        <w:t xml:space="preserve"> w</w:t>
      </w:r>
      <w:r w:rsidR="008B34B9">
        <w:rPr>
          <w:rFonts w:ascii="Arial" w:eastAsia="Times New Roman" w:hAnsi="Arial" w:cs="Arial"/>
          <w:lang w:eastAsia="pl-PL"/>
        </w:rPr>
        <w:t>ykonanych w</w:t>
      </w:r>
      <w:r w:rsidR="00FE568A">
        <w:rPr>
          <w:rFonts w:ascii="Arial" w:eastAsia="Times New Roman" w:hAnsi="Arial" w:cs="Arial"/>
          <w:lang w:eastAsia="pl-PL"/>
        </w:rPr>
        <w:t xml:space="preserve"> danym miesiącu kalendarzowym.</w:t>
      </w:r>
    </w:p>
    <w:p w14:paraId="458B3607" w14:textId="221E92E2" w:rsidR="002B02AB" w:rsidRPr="002B02AB" w:rsidRDefault="002B02AB" w:rsidP="00E52C96">
      <w:pPr>
        <w:numPr>
          <w:ilvl w:val="6"/>
          <w:numId w:val="7"/>
        </w:numPr>
        <w:spacing w:after="0" w:line="259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2B02AB">
        <w:rPr>
          <w:rFonts w:ascii="Arial" w:eastAsia="Times New Roman" w:hAnsi="Arial" w:cs="Arial"/>
          <w:lang w:eastAsia="pl-PL"/>
        </w:rPr>
        <w:t>Protokół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B02AB">
        <w:rPr>
          <w:rFonts w:ascii="Arial" w:eastAsia="Times New Roman" w:hAnsi="Arial" w:cs="Arial"/>
          <w:lang w:eastAsia="pl-PL"/>
        </w:rPr>
        <w:t xml:space="preserve">stanowi podstawę do wystawienia </w:t>
      </w:r>
      <w:r w:rsidR="00FE568A" w:rsidRPr="006F5A01">
        <w:rPr>
          <w:rFonts w:ascii="Arial" w:eastAsia="Times New Roman" w:hAnsi="Arial" w:cs="Arial"/>
          <w:lang w:eastAsia="pl-PL"/>
        </w:rPr>
        <w:t xml:space="preserve">przez </w:t>
      </w:r>
      <w:r w:rsidR="00F947CC">
        <w:rPr>
          <w:rFonts w:ascii="Arial" w:eastAsia="Times New Roman" w:hAnsi="Arial" w:cs="Arial"/>
          <w:lang w:eastAsia="pl-PL"/>
        </w:rPr>
        <w:t>Zleceniobiorcę</w:t>
      </w:r>
      <w:r w:rsidR="00FE568A" w:rsidRPr="006F5A01">
        <w:rPr>
          <w:rFonts w:ascii="Arial" w:eastAsia="Times New Roman" w:hAnsi="Arial" w:cs="Arial"/>
          <w:lang w:eastAsia="pl-PL"/>
        </w:rPr>
        <w:t xml:space="preserve"> </w:t>
      </w:r>
      <w:r w:rsidR="00FE568A">
        <w:rPr>
          <w:rFonts w:ascii="Arial" w:eastAsia="Times New Roman" w:hAnsi="Arial" w:cs="Arial"/>
          <w:lang w:eastAsia="pl-PL"/>
        </w:rPr>
        <w:t xml:space="preserve">rachunku </w:t>
      </w:r>
      <w:r w:rsidRPr="002B02AB">
        <w:rPr>
          <w:rFonts w:ascii="Arial" w:eastAsia="Times New Roman" w:hAnsi="Arial" w:cs="Arial"/>
          <w:lang w:eastAsia="pl-PL"/>
        </w:rPr>
        <w:t>z</w:t>
      </w:r>
      <w:r w:rsidR="00FE568A">
        <w:rPr>
          <w:rFonts w:ascii="Arial" w:eastAsia="Times New Roman" w:hAnsi="Arial" w:cs="Arial"/>
          <w:lang w:eastAsia="pl-PL"/>
        </w:rPr>
        <w:t xml:space="preserve"> tytułu</w:t>
      </w:r>
      <w:r w:rsidRPr="002B02AB">
        <w:rPr>
          <w:rFonts w:ascii="Arial" w:eastAsia="Times New Roman" w:hAnsi="Arial" w:cs="Arial"/>
          <w:lang w:eastAsia="pl-PL"/>
        </w:rPr>
        <w:t xml:space="preserve"> usług </w:t>
      </w:r>
      <w:r w:rsidR="00FE568A">
        <w:rPr>
          <w:rFonts w:ascii="Arial" w:eastAsia="Times New Roman" w:hAnsi="Arial" w:cs="Arial"/>
          <w:lang w:eastAsia="pl-PL"/>
        </w:rPr>
        <w:t xml:space="preserve">świadczonych </w:t>
      </w:r>
      <w:r w:rsidRPr="002B02AB">
        <w:rPr>
          <w:rFonts w:ascii="Arial" w:eastAsia="Times New Roman" w:hAnsi="Arial" w:cs="Arial"/>
          <w:lang w:eastAsia="pl-PL"/>
        </w:rPr>
        <w:t xml:space="preserve">w </w:t>
      </w:r>
      <w:r w:rsidR="00FE568A">
        <w:rPr>
          <w:rFonts w:ascii="Arial" w:eastAsia="Times New Roman" w:hAnsi="Arial" w:cs="Arial"/>
          <w:lang w:eastAsia="pl-PL"/>
        </w:rPr>
        <w:t>miesiącu kalendarzowym</w:t>
      </w:r>
      <w:r w:rsidRPr="002B02AB">
        <w:rPr>
          <w:rFonts w:ascii="Arial" w:eastAsia="Times New Roman" w:hAnsi="Arial" w:cs="Arial"/>
          <w:lang w:eastAsia="pl-PL"/>
        </w:rPr>
        <w:t>, którego protokół dotyczy.</w:t>
      </w:r>
    </w:p>
    <w:p w14:paraId="28D3B557" w14:textId="77777777" w:rsidR="001657E6" w:rsidRPr="006F5A01" w:rsidRDefault="001657E6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CE099A7" w14:textId="77777777" w:rsidR="001657E6" w:rsidRPr="006F5A01" w:rsidRDefault="001657E6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  <w:r w:rsidRPr="006F5A01">
        <w:rPr>
          <w:rFonts w:ascii="Arial" w:eastAsia="Times New Roman" w:hAnsi="Arial" w:cs="Arial"/>
          <w:b/>
          <w:lang w:eastAsia="pl-PL"/>
        </w:rPr>
        <w:t>§ 4</w:t>
      </w:r>
    </w:p>
    <w:p w14:paraId="78D6912D" w14:textId="13D96720" w:rsidR="00881E34" w:rsidRDefault="001657E6" w:rsidP="00E52C96">
      <w:pPr>
        <w:numPr>
          <w:ilvl w:val="0"/>
          <w:numId w:val="18"/>
        </w:numPr>
        <w:spacing w:after="0" w:line="259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8F7529">
        <w:rPr>
          <w:rFonts w:ascii="Arial" w:eastAsia="Times New Roman" w:hAnsi="Arial" w:cs="Arial"/>
          <w:lang w:eastAsia="pl-PL"/>
        </w:rPr>
        <w:t>Z</w:t>
      </w:r>
      <w:r>
        <w:rPr>
          <w:rFonts w:ascii="Arial" w:eastAsia="Times New Roman" w:hAnsi="Arial" w:cs="Arial"/>
          <w:lang w:eastAsia="pl-PL"/>
        </w:rPr>
        <w:t xml:space="preserve"> tytułu należytej realizacji przedmiotu Umowy</w:t>
      </w:r>
      <w:r w:rsidRPr="008F7529">
        <w:rPr>
          <w:rFonts w:ascii="Arial" w:eastAsia="Times New Roman" w:hAnsi="Arial" w:cs="Arial"/>
          <w:lang w:eastAsia="pl-PL"/>
        </w:rPr>
        <w:t xml:space="preserve">, </w:t>
      </w:r>
      <w:r w:rsidR="00F947CC">
        <w:rPr>
          <w:rFonts w:ascii="Arial" w:eastAsia="Times New Roman" w:hAnsi="Arial" w:cs="Arial"/>
          <w:lang w:eastAsia="pl-PL"/>
        </w:rPr>
        <w:t>Zleceniodawca</w:t>
      </w:r>
      <w:r>
        <w:rPr>
          <w:rFonts w:ascii="Arial" w:eastAsia="Times New Roman" w:hAnsi="Arial" w:cs="Arial"/>
          <w:lang w:eastAsia="pl-PL"/>
        </w:rPr>
        <w:t xml:space="preserve"> zobowiązuje się </w:t>
      </w:r>
      <w:r w:rsidRPr="00C16715">
        <w:rPr>
          <w:rFonts w:ascii="Arial" w:eastAsia="Times New Roman" w:hAnsi="Arial" w:cs="Arial"/>
          <w:lang w:eastAsia="pl-PL"/>
        </w:rPr>
        <w:t xml:space="preserve">zapłacić </w:t>
      </w:r>
      <w:r w:rsidR="00AD20EF">
        <w:rPr>
          <w:rFonts w:ascii="Arial" w:eastAsia="Times New Roman" w:hAnsi="Arial" w:cs="Arial"/>
          <w:lang w:eastAsia="pl-PL"/>
        </w:rPr>
        <w:t>Zleceniobiorcy</w:t>
      </w:r>
      <w:r w:rsidR="001B470F">
        <w:rPr>
          <w:rFonts w:ascii="Arial" w:eastAsia="Times New Roman" w:hAnsi="Arial" w:cs="Arial"/>
          <w:lang w:eastAsia="pl-PL"/>
        </w:rPr>
        <w:t xml:space="preserve"> </w:t>
      </w:r>
      <w:r w:rsidRPr="008F7529">
        <w:rPr>
          <w:rFonts w:ascii="Arial" w:eastAsia="Times New Roman" w:hAnsi="Arial" w:cs="Arial"/>
          <w:lang w:eastAsia="pl-PL"/>
        </w:rPr>
        <w:t xml:space="preserve">wynagrodzenie w wysokości [•] </w:t>
      </w:r>
      <w:r w:rsidR="00BE7B81">
        <w:rPr>
          <w:rFonts w:ascii="Arial" w:eastAsia="Times New Roman" w:hAnsi="Arial" w:cs="Arial"/>
          <w:lang w:eastAsia="pl-PL"/>
        </w:rPr>
        <w:t>(</w:t>
      </w:r>
      <w:r w:rsidRPr="008F7529">
        <w:rPr>
          <w:rFonts w:ascii="Arial" w:eastAsia="Times New Roman" w:hAnsi="Arial" w:cs="Arial"/>
          <w:lang w:eastAsia="pl-PL"/>
        </w:rPr>
        <w:t>[•]</w:t>
      </w:r>
      <w:r w:rsidR="00BE7B81">
        <w:rPr>
          <w:rFonts w:ascii="Arial" w:eastAsia="Times New Roman" w:hAnsi="Arial" w:cs="Arial"/>
          <w:lang w:eastAsia="pl-PL"/>
        </w:rPr>
        <w:t xml:space="preserve"> </w:t>
      </w:r>
      <w:r w:rsidRPr="008F7529">
        <w:rPr>
          <w:rFonts w:ascii="Arial" w:eastAsia="Times New Roman" w:hAnsi="Arial" w:cs="Arial"/>
          <w:lang w:eastAsia="pl-PL"/>
        </w:rPr>
        <w:t>i 0/100) złotych</w:t>
      </w:r>
      <w:r w:rsidR="00881E34">
        <w:rPr>
          <w:rFonts w:ascii="Arial" w:eastAsia="Times New Roman" w:hAnsi="Arial" w:cs="Arial"/>
          <w:lang w:eastAsia="pl-PL"/>
        </w:rPr>
        <w:t xml:space="preserve"> </w:t>
      </w:r>
      <w:r w:rsidR="00F5283F">
        <w:rPr>
          <w:rFonts w:ascii="Arial" w:eastAsia="Times New Roman" w:hAnsi="Arial" w:cs="Arial"/>
          <w:lang w:eastAsia="pl-PL"/>
        </w:rPr>
        <w:t>za jedn</w:t>
      </w:r>
      <w:r w:rsidR="00FF26C5">
        <w:rPr>
          <w:rFonts w:ascii="Arial" w:eastAsia="Times New Roman" w:hAnsi="Arial" w:cs="Arial"/>
          <w:lang w:eastAsia="pl-PL"/>
        </w:rPr>
        <w:t>ą</w:t>
      </w:r>
      <w:r w:rsidR="00F5283F">
        <w:rPr>
          <w:rFonts w:ascii="Arial" w:eastAsia="Times New Roman" w:hAnsi="Arial" w:cs="Arial"/>
          <w:lang w:eastAsia="pl-PL"/>
        </w:rPr>
        <w:t xml:space="preserve"> </w:t>
      </w:r>
      <w:r w:rsidR="00FF26C5">
        <w:rPr>
          <w:rFonts w:ascii="Arial" w:eastAsia="Times New Roman" w:hAnsi="Arial" w:cs="Arial"/>
          <w:lang w:eastAsia="pl-PL"/>
        </w:rPr>
        <w:t xml:space="preserve">godzinę </w:t>
      </w:r>
      <w:r w:rsidR="00F5283F">
        <w:rPr>
          <w:rFonts w:ascii="Arial" w:eastAsia="Times New Roman" w:hAnsi="Arial" w:cs="Arial"/>
          <w:lang w:eastAsia="pl-PL"/>
        </w:rPr>
        <w:t>świadczenia usług.</w:t>
      </w:r>
    </w:p>
    <w:p w14:paraId="74B531B2" w14:textId="09B3AE26" w:rsidR="00942F47" w:rsidRPr="00FD4F14" w:rsidRDefault="00942F47" w:rsidP="00E52C96">
      <w:pPr>
        <w:numPr>
          <w:ilvl w:val="0"/>
          <w:numId w:val="18"/>
        </w:numPr>
        <w:spacing w:after="0" w:line="259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FD4F14">
        <w:rPr>
          <w:rFonts w:ascii="Arial" w:eastAsia="Times New Roman" w:hAnsi="Arial" w:cs="Arial"/>
          <w:lang w:eastAsia="pl-PL"/>
        </w:rPr>
        <w:t xml:space="preserve">Łączne wynagrodzenie </w:t>
      </w:r>
      <w:r w:rsidR="00AD20EF">
        <w:rPr>
          <w:rFonts w:ascii="Arial" w:eastAsia="Times New Roman" w:hAnsi="Arial" w:cs="Arial"/>
          <w:lang w:eastAsia="pl-PL"/>
        </w:rPr>
        <w:t xml:space="preserve">Zleceniobiorcy </w:t>
      </w:r>
      <w:r w:rsidRPr="00FD4F14">
        <w:rPr>
          <w:rFonts w:ascii="Arial" w:eastAsia="Times New Roman" w:hAnsi="Arial" w:cs="Arial"/>
          <w:lang w:eastAsia="pl-PL"/>
        </w:rPr>
        <w:t>za cały okres obowiązywania Umowy nie przekroczy [●] ([●] i [●]/100) złotych netto tj. [●] ([●] i [●]/100) złotych brutto.</w:t>
      </w:r>
      <w:r w:rsidR="00886282">
        <w:rPr>
          <w:rFonts w:ascii="Arial" w:eastAsia="Times New Roman" w:hAnsi="Arial" w:cs="Arial"/>
          <w:lang w:eastAsia="pl-PL"/>
        </w:rPr>
        <w:t xml:space="preserve"> </w:t>
      </w:r>
    </w:p>
    <w:p w14:paraId="2E1264A1" w14:textId="4D540E55" w:rsidR="001657E6" w:rsidRDefault="001657E6" w:rsidP="00EF5CFE">
      <w:pPr>
        <w:numPr>
          <w:ilvl w:val="0"/>
          <w:numId w:val="18"/>
        </w:numPr>
        <w:spacing w:after="0" w:line="259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97562E">
        <w:rPr>
          <w:rFonts w:ascii="Arial" w:eastAsia="Times New Roman" w:hAnsi="Arial" w:cs="Arial"/>
          <w:lang w:eastAsia="pl-PL"/>
        </w:rPr>
        <w:t xml:space="preserve">Wynagrodzenie, o którym mowa powyżej </w:t>
      </w:r>
      <w:r w:rsidR="00D34167">
        <w:rPr>
          <w:rFonts w:ascii="Arial" w:eastAsia="Times New Roman" w:hAnsi="Arial" w:cs="Arial"/>
          <w:lang w:eastAsia="pl-PL"/>
        </w:rPr>
        <w:t xml:space="preserve">jest ryczałtowe, tj. </w:t>
      </w:r>
      <w:r w:rsidRPr="0097562E">
        <w:rPr>
          <w:rFonts w:ascii="Arial" w:eastAsia="Times New Roman" w:hAnsi="Arial" w:cs="Arial"/>
          <w:lang w:eastAsia="pl-PL"/>
        </w:rPr>
        <w:t xml:space="preserve">obejmuje wszystkie niezbędne koszty </w:t>
      </w:r>
      <w:r w:rsidR="00692482" w:rsidRPr="0097562E">
        <w:rPr>
          <w:rFonts w:ascii="Arial" w:eastAsia="Times New Roman" w:hAnsi="Arial" w:cs="Arial"/>
          <w:lang w:eastAsia="pl-PL"/>
        </w:rPr>
        <w:t>realizacji przedmiotu Umowy</w:t>
      </w:r>
      <w:r w:rsidRPr="0097562E">
        <w:rPr>
          <w:rFonts w:ascii="Arial" w:eastAsia="Times New Roman" w:hAnsi="Arial" w:cs="Arial"/>
          <w:lang w:eastAsia="pl-PL"/>
        </w:rPr>
        <w:t>, w szczególności koszty materiałów i poniesionych na środki transportu, opłaty administracyjne, składki, podatki i inne należności publicznoprawne, z wyłączeniem zaliczek na podatek dochodowy od osób fizycznych i składek na ubezpieczenia społeczne</w:t>
      </w:r>
      <w:ins w:id="1" w:author="Kowalczyk Piotr  (DIRS)" w:date="2022-03-14T12:39:00Z">
        <w:r w:rsidR="00511990">
          <w:rPr>
            <w:rFonts w:ascii="Arial" w:eastAsia="Times New Roman" w:hAnsi="Arial" w:cs="Arial"/>
            <w:lang w:eastAsia="pl-PL"/>
          </w:rPr>
          <w:t xml:space="preserve">, składki na </w:t>
        </w:r>
        <w:r w:rsidR="00511990" w:rsidRPr="0097562E">
          <w:rPr>
            <w:rFonts w:ascii="Arial" w:eastAsia="Times New Roman" w:hAnsi="Arial" w:cs="Arial"/>
            <w:lang w:eastAsia="pl-PL"/>
          </w:rPr>
          <w:t>ubezpieczeni</w:t>
        </w:r>
        <w:r w:rsidR="00511990">
          <w:rPr>
            <w:rFonts w:ascii="Arial" w:eastAsia="Times New Roman" w:hAnsi="Arial" w:cs="Arial"/>
            <w:lang w:eastAsia="pl-PL"/>
          </w:rPr>
          <w:t xml:space="preserve">e </w:t>
        </w:r>
      </w:ins>
      <w:del w:id="2" w:author="Kowalczyk Piotr  (DIRS)" w:date="2022-03-14T12:39:00Z">
        <w:r w:rsidRPr="0097562E" w:rsidDel="00511990">
          <w:rPr>
            <w:rFonts w:ascii="Arial" w:eastAsia="Times New Roman" w:hAnsi="Arial" w:cs="Arial"/>
            <w:lang w:eastAsia="pl-PL"/>
          </w:rPr>
          <w:delText xml:space="preserve"> lub </w:delText>
        </w:r>
      </w:del>
      <w:r w:rsidRPr="0097562E">
        <w:rPr>
          <w:rFonts w:ascii="Arial" w:eastAsia="Times New Roman" w:hAnsi="Arial" w:cs="Arial"/>
          <w:lang w:eastAsia="pl-PL"/>
        </w:rPr>
        <w:t>zdrowotne</w:t>
      </w:r>
      <w:ins w:id="3" w:author="Kowalczyk Piotr  (DIRS)" w:date="2022-03-14T12:38:00Z">
        <w:r w:rsidR="00511990">
          <w:rPr>
            <w:rFonts w:ascii="Arial" w:eastAsia="Times New Roman" w:hAnsi="Arial" w:cs="Arial"/>
            <w:lang w:eastAsia="pl-PL"/>
          </w:rPr>
          <w:t xml:space="preserve"> lub innych</w:t>
        </w:r>
      </w:ins>
      <w:ins w:id="4" w:author="Kowalczyk Piotr  (DIRS)" w:date="2022-03-14T12:39:00Z">
        <w:r w:rsidR="00511990">
          <w:rPr>
            <w:rFonts w:ascii="Arial" w:eastAsia="Times New Roman" w:hAnsi="Arial" w:cs="Arial"/>
            <w:lang w:eastAsia="pl-PL"/>
          </w:rPr>
          <w:t xml:space="preserve"> składek</w:t>
        </w:r>
      </w:ins>
      <w:r w:rsidRPr="0097562E">
        <w:rPr>
          <w:rFonts w:ascii="Arial" w:eastAsia="Times New Roman" w:hAnsi="Arial" w:cs="Arial"/>
          <w:lang w:eastAsia="pl-PL"/>
        </w:rPr>
        <w:t xml:space="preserve">, które od wynagrodzenia umownego </w:t>
      </w:r>
      <w:r w:rsidR="00AD20EF">
        <w:rPr>
          <w:rFonts w:ascii="Arial" w:eastAsia="Times New Roman" w:hAnsi="Arial" w:cs="Arial"/>
          <w:lang w:eastAsia="pl-PL"/>
        </w:rPr>
        <w:t xml:space="preserve">Zleceniobiorcy </w:t>
      </w:r>
      <w:r w:rsidRPr="0097562E">
        <w:rPr>
          <w:rFonts w:ascii="Arial" w:eastAsia="Times New Roman" w:hAnsi="Arial" w:cs="Arial"/>
          <w:lang w:eastAsia="pl-PL"/>
        </w:rPr>
        <w:t>opłaca jako ich płatnik Ministerstwo Sprawiedliwości.</w:t>
      </w:r>
      <w:r w:rsidR="00F5283F" w:rsidRPr="0097562E">
        <w:rPr>
          <w:rFonts w:ascii="Arial" w:eastAsia="Times New Roman" w:hAnsi="Arial" w:cs="Arial"/>
          <w:lang w:eastAsia="pl-PL"/>
        </w:rPr>
        <w:t xml:space="preserve"> </w:t>
      </w:r>
      <w:r w:rsidR="00AD20EF">
        <w:rPr>
          <w:rFonts w:ascii="Arial" w:eastAsia="Times New Roman" w:hAnsi="Arial" w:cs="Arial"/>
          <w:lang w:eastAsia="pl-PL"/>
        </w:rPr>
        <w:t>Zleceniobiorcy</w:t>
      </w:r>
      <w:r w:rsidR="00FE2E76">
        <w:rPr>
          <w:rFonts w:ascii="Arial" w:eastAsia="Times New Roman" w:hAnsi="Arial" w:cs="Arial"/>
          <w:lang w:eastAsia="pl-PL"/>
        </w:rPr>
        <w:t xml:space="preserve"> </w:t>
      </w:r>
      <w:r w:rsidRPr="0097562E">
        <w:rPr>
          <w:rFonts w:ascii="Arial" w:eastAsia="Times New Roman" w:hAnsi="Arial" w:cs="Arial"/>
          <w:lang w:eastAsia="pl-PL"/>
        </w:rPr>
        <w:t>nie przysługuje żadna dodatkowa zapłata z tytułu wzrostu cen, zmiany lub wprowadzenia nowych podatków.</w:t>
      </w:r>
    </w:p>
    <w:p w14:paraId="0AD977A0" w14:textId="11C0A76E" w:rsidR="00C7450C" w:rsidRPr="0097562E" w:rsidRDefault="00C7450C" w:rsidP="00EF5CFE">
      <w:pPr>
        <w:numPr>
          <w:ilvl w:val="0"/>
          <w:numId w:val="18"/>
        </w:numPr>
        <w:spacing w:after="0" w:line="259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</w:t>
      </w:r>
      <w:r w:rsidRPr="0097562E">
        <w:rPr>
          <w:rFonts w:ascii="Arial" w:eastAsia="Times New Roman" w:hAnsi="Arial" w:cs="Arial"/>
          <w:lang w:eastAsia="pl-PL"/>
        </w:rPr>
        <w:t>tosowanie artykułów 742 i 743 Kodeksu cywilnego wyłącza si</w:t>
      </w:r>
      <w:r>
        <w:rPr>
          <w:rFonts w:ascii="Arial" w:eastAsia="Times New Roman" w:hAnsi="Arial" w:cs="Arial"/>
          <w:lang w:eastAsia="pl-PL"/>
        </w:rPr>
        <w:t>ę.</w:t>
      </w:r>
    </w:p>
    <w:p w14:paraId="12AB48A3" w14:textId="7CC7F707" w:rsidR="001657E6" w:rsidRDefault="001657E6" w:rsidP="00E52C96">
      <w:pPr>
        <w:numPr>
          <w:ilvl w:val="0"/>
          <w:numId w:val="18"/>
        </w:numPr>
        <w:spacing w:after="0" w:line="259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9917BE">
        <w:rPr>
          <w:rFonts w:ascii="Arial" w:eastAsia="Times New Roman" w:hAnsi="Arial" w:cs="Arial"/>
          <w:lang w:eastAsia="pl-PL"/>
        </w:rPr>
        <w:t>Okresem rozliczeniowym jest miesiąc kalendarzowy.</w:t>
      </w:r>
    </w:p>
    <w:p w14:paraId="55A608D3" w14:textId="7C023695" w:rsidR="00B37B22" w:rsidRDefault="001657E6" w:rsidP="00E52C96">
      <w:pPr>
        <w:numPr>
          <w:ilvl w:val="0"/>
          <w:numId w:val="18"/>
        </w:numPr>
        <w:spacing w:after="0" w:line="259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9917BE">
        <w:rPr>
          <w:rFonts w:ascii="Arial" w:eastAsia="Times New Roman" w:hAnsi="Arial" w:cs="Arial"/>
          <w:lang w:eastAsia="pl-PL"/>
        </w:rPr>
        <w:t xml:space="preserve">Po zakończeniu każdego </w:t>
      </w:r>
      <w:r>
        <w:rPr>
          <w:rFonts w:ascii="Arial" w:eastAsia="Times New Roman" w:hAnsi="Arial" w:cs="Arial"/>
          <w:lang w:eastAsia="pl-PL"/>
        </w:rPr>
        <w:t>okresu rozliczeniowego</w:t>
      </w:r>
      <w:r w:rsidRPr="009917BE">
        <w:rPr>
          <w:rFonts w:ascii="Arial" w:eastAsia="Times New Roman" w:hAnsi="Arial" w:cs="Arial"/>
          <w:lang w:eastAsia="pl-PL"/>
        </w:rPr>
        <w:t xml:space="preserve">, co do którego </w:t>
      </w:r>
      <w:r w:rsidR="00F947CC">
        <w:rPr>
          <w:rFonts w:ascii="Arial" w:eastAsia="Times New Roman" w:hAnsi="Arial" w:cs="Arial"/>
          <w:lang w:eastAsia="pl-PL"/>
        </w:rPr>
        <w:t>Zleceniobiorca</w:t>
      </w:r>
      <w:r w:rsidRPr="009917BE">
        <w:rPr>
          <w:rFonts w:ascii="Arial" w:eastAsia="Times New Roman" w:hAnsi="Arial" w:cs="Arial"/>
          <w:lang w:eastAsia="pl-PL"/>
        </w:rPr>
        <w:t xml:space="preserve"> nabył prawo do wynagrodzenia</w:t>
      </w:r>
      <w:r>
        <w:rPr>
          <w:rFonts w:ascii="Arial" w:eastAsia="Times New Roman" w:hAnsi="Arial" w:cs="Arial"/>
          <w:lang w:eastAsia="pl-PL"/>
        </w:rPr>
        <w:t xml:space="preserve">, </w:t>
      </w:r>
      <w:r w:rsidR="00F947CC">
        <w:rPr>
          <w:rFonts w:ascii="Arial" w:eastAsia="Times New Roman" w:hAnsi="Arial" w:cs="Arial"/>
          <w:lang w:eastAsia="pl-PL"/>
        </w:rPr>
        <w:t>Zleceniobiorca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9917BE">
        <w:rPr>
          <w:rFonts w:ascii="Arial" w:eastAsia="Times New Roman" w:hAnsi="Arial" w:cs="Arial"/>
          <w:lang w:eastAsia="pl-PL"/>
        </w:rPr>
        <w:t xml:space="preserve">wystawi </w:t>
      </w:r>
      <w:r w:rsidR="00F947CC">
        <w:rPr>
          <w:rFonts w:ascii="Arial" w:eastAsia="Times New Roman" w:hAnsi="Arial" w:cs="Arial"/>
          <w:lang w:eastAsia="pl-PL"/>
        </w:rPr>
        <w:t>Zleceniodawcy</w:t>
      </w:r>
      <w:r>
        <w:rPr>
          <w:rFonts w:ascii="Arial" w:eastAsia="Times New Roman" w:hAnsi="Arial" w:cs="Arial"/>
          <w:lang w:eastAsia="pl-PL"/>
        </w:rPr>
        <w:t xml:space="preserve"> </w:t>
      </w:r>
      <w:r w:rsidRPr="00652F65">
        <w:rPr>
          <w:rFonts w:ascii="Arial" w:eastAsia="Times New Roman" w:hAnsi="Arial" w:cs="Arial"/>
          <w:lang w:eastAsia="pl-PL"/>
        </w:rPr>
        <w:t>rachunek obejmujący wynagrodzenie za godziny świadczenia usług w danym okresie rozliczeniowym</w:t>
      </w:r>
      <w:r w:rsidR="006F5A33">
        <w:rPr>
          <w:rFonts w:ascii="Arial" w:eastAsia="Times New Roman" w:hAnsi="Arial" w:cs="Arial"/>
          <w:lang w:eastAsia="pl-PL"/>
        </w:rPr>
        <w:t xml:space="preserve"> (</w:t>
      </w:r>
      <w:r w:rsidR="00F27353">
        <w:rPr>
          <w:rFonts w:ascii="Arial" w:eastAsia="Times New Roman" w:hAnsi="Arial" w:cs="Arial"/>
          <w:lang w:eastAsia="pl-PL"/>
        </w:rPr>
        <w:t xml:space="preserve">tj. </w:t>
      </w:r>
      <w:r w:rsidR="006F5A33">
        <w:rPr>
          <w:rFonts w:ascii="Arial" w:eastAsia="Times New Roman" w:hAnsi="Arial" w:cs="Arial"/>
          <w:lang w:eastAsia="pl-PL"/>
        </w:rPr>
        <w:t>iloczyn liczby godzin</w:t>
      </w:r>
      <w:r w:rsidR="00300437" w:rsidRPr="00D8191A">
        <w:rPr>
          <w:rFonts w:ascii="Arial" w:eastAsia="Times New Roman" w:hAnsi="Arial" w:cs="Arial"/>
          <w:lang w:eastAsia="pl-PL"/>
        </w:rPr>
        <w:t xml:space="preserve">, w których Zleceniobiorca faktycznie </w:t>
      </w:r>
      <w:r w:rsidR="00300437">
        <w:rPr>
          <w:rFonts w:ascii="Arial" w:eastAsia="Times New Roman" w:hAnsi="Arial" w:cs="Arial"/>
          <w:lang w:eastAsia="pl-PL"/>
        </w:rPr>
        <w:t xml:space="preserve">i należycie </w:t>
      </w:r>
      <w:r w:rsidR="00300437" w:rsidRPr="00D8191A">
        <w:rPr>
          <w:rFonts w:ascii="Arial" w:eastAsia="Times New Roman" w:hAnsi="Arial" w:cs="Arial"/>
          <w:lang w:eastAsia="pl-PL"/>
        </w:rPr>
        <w:t xml:space="preserve">świadczył usługi w danym miesiącu kalendarzowym </w:t>
      </w:r>
      <w:r w:rsidR="0010184B">
        <w:rPr>
          <w:rFonts w:ascii="Arial" w:eastAsia="Times New Roman" w:hAnsi="Arial" w:cs="Arial"/>
          <w:lang w:eastAsia="pl-PL"/>
        </w:rPr>
        <w:t>oraz</w:t>
      </w:r>
      <w:r w:rsidR="00300437" w:rsidRPr="00D8191A">
        <w:rPr>
          <w:rFonts w:ascii="Arial" w:eastAsia="Times New Roman" w:hAnsi="Arial" w:cs="Arial"/>
          <w:lang w:eastAsia="pl-PL"/>
        </w:rPr>
        <w:t xml:space="preserve"> </w:t>
      </w:r>
      <w:r w:rsidR="00300437">
        <w:rPr>
          <w:rFonts w:ascii="Arial" w:eastAsia="Times New Roman" w:hAnsi="Arial" w:cs="Arial"/>
          <w:lang w:eastAsia="pl-PL"/>
        </w:rPr>
        <w:t xml:space="preserve">stawki </w:t>
      </w:r>
      <w:r w:rsidR="00F27353">
        <w:rPr>
          <w:rFonts w:ascii="Arial" w:eastAsia="Times New Roman" w:hAnsi="Arial" w:cs="Arial"/>
          <w:lang w:eastAsia="pl-PL"/>
        </w:rPr>
        <w:t>godzinowej</w:t>
      </w:r>
      <w:r w:rsidR="00300437" w:rsidRPr="00D8191A">
        <w:rPr>
          <w:rFonts w:ascii="Arial" w:eastAsia="Times New Roman" w:hAnsi="Arial" w:cs="Arial"/>
          <w:lang w:eastAsia="pl-PL"/>
        </w:rPr>
        <w:t xml:space="preserve"> brutto określon</w:t>
      </w:r>
      <w:r w:rsidR="00300437">
        <w:rPr>
          <w:rFonts w:ascii="Arial" w:eastAsia="Times New Roman" w:hAnsi="Arial" w:cs="Arial"/>
          <w:lang w:eastAsia="pl-PL"/>
        </w:rPr>
        <w:t>ej</w:t>
      </w:r>
      <w:r w:rsidR="00300437" w:rsidRPr="00D8191A">
        <w:rPr>
          <w:rFonts w:ascii="Arial" w:eastAsia="Times New Roman" w:hAnsi="Arial" w:cs="Arial"/>
          <w:lang w:eastAsia="pl-PL"/>
        </w:rPr>
        <w:t xml:space="preserve"> w ust</w:t>
      </w:r>
      <w:r w:rsidR="00300437">
        <w:rPr>
          <w:rFonts w:ascii="Arial" w:eastAsia="Times New Roman" w:hAnsi="Arial" w:cs="Arial"/>
          <w:lang w:eastAsia="pl-PL"/>
        </w:rPr>
        <w:t>. 1)</w:t>
      </w:r>
      <w:r w:rsidRPr="00652F65">
        <w:rPr>
          <w:rFonts w:ascii="Arial" w:eastAsia="Times New Roman" w:hAnsi="Arial" w:cs="Arial"/>
          <w:lang w:eastAsia="pl-PL"/>
        </w:rPr>
        <w:t>.</w:t>
      </w:r>
    </w:p>
    <w:p w14:paraId="7B5EE4C7" w14:textId="77777777" w:rsidR="00556E76" w:rsidRPr="0063642E" w:rsidRDefault="00556E76" w:rsidP="00556E76">
      <w:pPr>
        <w:numPr>
          <w:ilvl w:val="0"/>
          <w:numId w:val="18"/>
        </w:numPr>
        <w:spacing w:after="0" w:line="259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63642E">
        <w:rPr>
          <w:rFonts w:ascii="Arial" w:eastAsia="Times New Roman" w:hAnsi="Arial" w:cs="Arial"/>
          <w:lang w:eastAsia="pl-PL"/>
        </w:rPr>
        <w:t>Z</w:t>
      </w:r>
      <w:r>
        <w:rPr>
          <w:rFonts w:ascii="Arial" w:eastAsia="Times New Roman" w:hAnsi="Arial" w:cs="Arial"/>
          <w:lang w:eastAsia="pl-PL"/>
        </w:rPr>
        <w:t xml:space="preserve"> należnego Zleceniobiorcy wynagrodzenia, Zleceniodawca potrąci </w:t>
      </w:r>
      <w:r w:rsidRPr="005B33CE">
        <w:rPr>
          <w:rFonts w:ascii="Arial" w:eastAsia="Times New Roman" w:hAnsi="Arial" w:cs="Arial"/>
          <w:lang w:eastAsia="pl-PL"/>
        </w:rPr>
        <w:t>zalicz</w:t>
      </w:r>
      <w:r>
        <w:rPr>
          <w:rFonts w:ascii="Arial" w:eastAsia="Times New Roman" w:hAnsi="Arial" w:cs="Arial"/>
          <w:lang w:eastAsia="pl-PL"/>
        </w:rPr>
        <w:t>kę</w:t>
      </w:r>
      <w:r w:rsidRPr="005B33CE">
        <w:rPr>
          <w:rFonts w:ascii="Arial" w:eastAsia="Times New Roman" w:hAnsi="Arial" w:cs="Arial"/>
          <w:lang w:eastAsia="pl-PL"/>
        </w:rPr>
        <w:t xml:space="preserve"> na podatek dochodowy od osób fizycznych i skład</w:t>
      </w:r>
      <w:r>
        <w:rPr>
          <w:rFonts w:ascii="Arial" w:eastAsia="Times New Roman" w:hAnsi="Arial" w:cs="Arial"/>
          <w:lang w:eastAsia="pl-PL"/>
        </w:rPr>
        <w:t>ki</w:t>
      </w:r>
      <w:r w:rsidRPr="005B33CE">
        <w:rPr>
          <w:rFonts w:ascii="Arial" w:eastAsia="Times New Roman" w:hAnsi="Arial" w:cs="Arial"/>
          <w:lang w:eastAsia="pl-PL"/>
        </w:rPr>
        <w:t xml:space="preserve"> na ubezpieczenia społeczne lub zdrowotne</w:t>
      </w:r>
      <w:r>
        <w:rPr>
          <w:rFonts w:ascii="Arial" w:eastAsia="Times New Roman" w:hAnsi="Arial" w:cs="Arial"/>
          <w:lang w:eastAsia="pl-PL"/>
        </w:rPr>
        <w:t xml:space="preserve">, stosownie do oświadczenia do celów podatkowych i składkowych, złożonego przez Zleceniobiorcę. </w:t>
      </w:r>
    </w:p>
    <w:p w14:paraId="4EEDA123" w14:textId="7BF4FE17" w:rsidR="001657E6" w:rsidRPr="00556E76" w:rsidRDefault="00556E76" w:rsidP="00556E76">
      <w:pPr>
        <w:numPr>
          <w:ilvl w:val="0"/>
          <w:numId w:val="18"/>
        </w:numPr>
        <w:spacing w:after="0" w:line="259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556E76">
        <w:rPr>
          <w:rFonts w:ascii="Arial" w:hAnsi="Arial" w:cs="Arial"/>
        </w:rPr>
        <w:t>Rachunki wystawiane przez Zleceniobiorcę powinny być zgodne z oświadczeniem, o którym mowa w ust. 7</w:t>
      </w:r>
      <w:r>
        <w:rPr>
          <w:rFonts w:ascii="Arial" w:hAnsi="Arial" w:cs="Arial"/>
        </w:rPr>
        <w:t xml:space="preserve">. </w:t>
      </w:r>
      <w:r w:rsidR="00F5283F" w:rsidRPr="00556E76">
        <w:rPr>
          <w:rFonts w:ascii="Arial" w:eastAsia="Times New Roman" w:hAnsi="Arial" w:cs="Arial"/>
          <w:lang w:eastAsia="pl-PL"/>
        </w:rPr>
        <w:t xml:space="preserve">Wzór rachunku stanowi </w:t>
      </w:r>
      <w:r w:rsidR="00F5283F" w:rsidRPr="00556E76">
        <w:rPr>
          <w:rFonts w:ascii="Arial" w:eastAsia="Times New Roman" w:hAnsi="Arial" w:cs="Arial"/>
          <w:u w:val="single"/>
          <w:lang w:eastAsia="pl-PL"/>
        </w:rPr>
        <w:t xml:space="preserve">Załącznik nr </w:t>
      </w:r>
      <w:r w:rsidR="00F71598" w:rsidRPr="00556E76">
        <w:rPr>
          <w:rFonts w:ascii="Arial" w:eastAsia="Times New Roman" w:hAnsi="Arial" w:cs="Arial"/>
          <w:u w:val="single"/>
          <w:lang w:eastAsia="pl-PL"/>
        </w:rPr>
        <w:t>4</w:t>
      </w:r>
      <w:r w:rsidR="00F5283F" w:rsidRPr="00556E76">
        <w:rPr>
          <w:rFonts w:ascii="Arial" w:eastAsia="Times New Roman" w:hAnsi="Arial" w:cs="Arial"/>
          <w:lang w:eastAsia="pl-PL"/>
        </w:rPr>
        <w:t xml:space="preserve"> do Umowy.</w:t>
      </w:r>
    </w:p>
    <w:p w14:paraId="0D4B93D5" w14:textId="0F616052" w:rsidR="001657E6" w:rsidRPr="003B31E3" w:rsidRDefault="00F947CC" w:rsidP="00E52C96">
      <w:pPr>
        <w:numPr>
          <w:ilvl w:val="0"/>
          <w:numId w:val="18"/>
        </w:numPr>
        <w:spacing w:after="0" w:line="259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Zleceniodawca</w:t>
      </w:r>
      <w:r w:rsidR="001657E6" w:rsidRPr="0063642E">
        <w:rPr>
          <w:rFonts w:ascii="Arial" w:eastAsia="Times New Roman" w:hAnsi="Arial" w:cs="Arial"/>
          <w:lang w:eastAsia="pl-PL"/>
        </w:rPr>
        <w:t xml:space="preserve"> zobowiązany jest do zapłaty wynagrodzenia w ciągu </w:t>
      </w:r>
      <w:r w:rsidR="003130D5">
        <w:rPr>
          <w:rFonts w:ascii="Arial" w:eastAsia="Times New Roman" w:hAnsi="Arial" w:cs="Arial"/>
          <w:lang w:eastAsia="pl-PL"/>
        </w:rPr>
        <w:t>2</w:t>
      </w:r>
      <w:r w:rsidR="000B7136">
        <w:rPr>
          <w:rFonts w:ascii="Arial" w:eastAsia="Times New Roman" w:hAnsi="Arial" w:cs="Arial"/>
          <w:lang w:eastAsia="pl-PL"/>
        </w:rPr>
        <w:t>1</w:t>
      </w:r>
      <w:r w:rsidR="001657E6" w:rsidRPr="0063642E">
        <w:rPr>
          <w:rFonts w:ascii="Arial" w:eastAsia="Times New Roman" w:hAnsi="Arial" w:cs="Arial"/>
          <w:lang w:eastAsia="pl-PL"/>
        </w:rPr>
        <w:t xml:space="preserve"> dni od dnia dostarczenia do </w:t>
      </w:r>
      <w:r w:rsidR="001657E6" w:rsidRPr="00FD4F14">
        <w:rPr>
          <w:rFonts w:ascii="Arial" w:eastAsia="Times New Roman" w:hAnsi="Arial" w:cs="Arial"/>
          <w:lang w:eastAsia="pl-PL"/>
        </w:rPr>
        <w:t>Departamentu Informatyzacji i Rejestrów Sądowych</w:t>
      </w:r>
      <w:r w:rsidR="001657E6" w:rsidRPr="0063642E">
        <w:rPr>
          <w:rFonts w:ascii="Arial" w:eastAsia="Times New Roman" w:hAnsi="Arial" w:cs="Arial"/>
          <w:lang w:eastAsia="pl-PL"/>
        </w:rPr>
        <w:t xml:space="preserve"> prawidłowego pod względem merytorycznym i formalnym rachunku.</w:t>
      </w:r>
      <w:r w:rsidR="001657E6" w:rsidRPr="00FD4F14">
        <w:rPr>
          <w:rFonts w:ascii="Arial" w:eastAsia="Times New Roman" w:hAnsi="Arial" w:cs="Arial"/>
          <w:lang w:eastAsia="pl-PL"/>
        </w:rPr>
        <w:t xml:space="preserve"> </w:t>
      </w:r>
      <w:r w:rsidR="001657E6">
        <w:rPr>
          <w:rFonts w:ascii="Arial" w:eastAsia="Times New Roman" w:hAnsi="Arial" w:cs="Arial"/>
          <w:lang w:eastAsia="pl-PL"/>
        </w:rPr>
        <w:t>D</w:t>
      </w:r>
      <w:r w:rsidR="001657E6" w:rsidRPr="006F5A01">
        <w:rPr>
          <w:rFonts w:ascii="Arial" w:eastAsia="Times New Roman" w:hAnsi="Arial" w:cs="Arial"/>
          <w:lang w:eastAsia="pl-PL"/>
        </w:rPr>
        <w:t>ane płatnika</w:t>
      </w:r>
      <w:r w:rsidR="001657E6">
        <w:rPr>
          <w:rFonts w:ascii="Arial" w:eastAsia="Times New Roman" w:hAnsi="Arial" w:cs="Arial"/>
          <w:lang w:eastAsia="pl-PL"/>
        </w:rPr>
        <w:t xml:space="preserve"> do rachunku</w:t>
      </w:r>
      <w:r w:rsidR="001657E6" w:rsidRPr="006F5A01">
        <w:rPr>
          <w:rFonts w:ascii="Arial" w:eastAsia="Times New Roman" w:hAnsi="Arial" w:cs="Arial"/>
          <w:lang w:eastAsia="pl-PL"/>
        </w:rPr>
        <w:t>: Ministerstwo Sprawiedliwości, Aleje Ujazdowskie 11, 00-</w:t>
      </w:r>
      <w:r w:rsidR="003130D5">
        <w:rPr>
          <w:rFonts w:ascii="Arial" w:eastAsia="Times New Roman" w:hAnsi="Arial" w:cs="Arial"/>
          <w:lang w:eastAsia="pl-PL"/>
        </w:rPr>
        <w:t>5</w:t>
      </w:r>
      <w:r w:rsidR="001657E6" w:rsidRPr="006F5A01">
        <w:rPr>
          <w:rFonts w:ascii="Arial" w:eastAsia="Times New Roman" w:hAnsi="Arial" w:cs="Arial"/>
          <w:lang w:eastAsia="pl-PL"/>
        </w:rPr>
        <w:t>67 Warszawa, NIP: 5261673166</w:t>
      </w:r>
      <w:r w:rsidR="001657E6">
        <w:rPr>
          <w:rFonts w:ascii="Arial" w:eastAsia="Times New Roman" w:hAnsi="Arial" w:cs="Arial"/>
          <w:lang w:eastAsia="pl-PL"/>
        </w:rPr>
        <w:t>.</w:t>
      </w:r>
    </w:p>
    <w:p w14:paraId="4008EE17" w14:textId="77777777" w:rsidR="00FD4F14" w:rsidRDefault="00FD4F14" w:rsidP="00E52C96">
      <w:pPr>
        <w:spacing w:after="0" w:line="259" w:lineRule="auto"/>
        <w:jc w:val="center"/>
        <w:rPr>
          <w:rFonts w:ascii="Arial" w:hAnsi="Arial" w:cs="Arial"/>
          <w:b/>
        </w:rPr>
      </w:pPr>
    </w:p>
    <w:p w14:paraId="6ABE7BA8" w14:textId="0DF349C6" w:rsidR="00FD4F14" w:rsidRPr="009459B6" w:rsidRDefault="00FD4F14" w:rsidP="00E52C96">
      <w:pPr>
        <w:spacing w:after="0" w:line="259" w:lineRule="auto"/>
        <w:jc w:val="center"/>
        <w:rPr>
          <w:rFonts w:ascii="Arial" w:hAnsi="Arial" w:cs="Arial"/>
          <w:b/>
        </w:rPr>
      </w:pPr>
      <w:r w:rsidRPr="009459B6">
        <w:rPr>
          <w:rFonts w:ascii="Arial" w:hAnsi="Arial" w:cs="Arial"/>
          <w:b/>
        </w:rPr>
        <w:t>§ 5</w:t>
      </w:r>
    </w:p>
    <w:p w14:paraId="572DE4E9" w14:textId="7BB998BF" w:rsidR="00FD4F14" w:rsidRPr="009459B6" w:rsidRDefault="00F947CC" w:rsidP="00E52C96">
      <w:pPr>
        <w:numPr>
          <w:ilvl w:val="0"/>
          <w:numId w:val="20"/>
        </w:numPr>
        <w:tabs>
          <w:tab w:val="clear" w:pos="360"/>
        </w:tabs>
        <w:spacing w:after="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Zleceniodawca</w:t>
      </w:r>
      <w:r w:rsidR="00E52C96">
        <w:rPr>
          <w:rFonts w:ascii="Arial" w:hAnsi="Arial" w:cs="Arial"/>
        </w:rPr>
        <w:t xml:space="preserve"> wyznacza jako koordynatora</w:t>
      </w:r>
      <w:r w:rsidR="001A533D">
        <w:rPr>
          <w:rFonts w:ascii="Arial" w:hAnsi="Arial" w:cs="Arial"/>
        </w:rPr>
        <w:t>(ów)</w:t>
      </w:r>
      <w:r w:rsidR="00FD4F14" w:rsidRPr="009459B6">
        <w:rPr>
          <w:rFonts w:ascii="Arial" w:hAnsi="Arial" w:cs="Arial"/>
        </w:rPr>
        <w:t xml:space="preserve"> w zakresie </w:t>
      </w:r>
      <w:r w:rsidR="006228EF">
        <w:rPr>
          <w:rFonts w:ascii="Arial" w:hAnsi="Arial" w:cs="Arial"/>
        </w:rPr>
        <w:t xml:space="preserve">odbioru usług w toku </w:t>
      </w:r>
      <w:r w:rsidR="00FD4F14" w:rsidRPr="009459B6">
        <w:rPr>
          <w:rFonts w:ascii="Arial" w:hAnsi="Arial" w:cs="Arial"/>
        </w:rPr>
        <w:t>realizacji niniejszej Umowy następujące osoby:</w:t>
      </w:r>
    </w:p>
    <w:p w14:paraId="16B391F8" w14:textId="25B8E549" w:rsidR="00FD4F14" w:rsidRPr="009459B6" w:rsidRDefault="00FD4F14" w:rsidP="00E52C96">
      <w:pPr>
        <w:numPr>
          <w:ilvl w:val="1"/>
          <w:numId w:val="19"/>
        </w:numPr>
        <w:tabs>
          <w:tab w:val="clear" w:pos="1080"/>
        </w:tabs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9459B6">
        <w:rPr>
          <w:rFonts w:ascii="Arial" w:hAnsi="Arial" w:cs="Arial"/>
        </w:rPr>
        <w:t xml:space="preserve">[●], tel. </w:t>
      </w:r>
      <w:bookmarkStart w:id="5" w:name="_Hlk66456118"/>
      <w:r w:rsidRPr="009459B6">
        <w:rPr>
          <w:rFonts w:ascii="Arial" w:hAnsi="Arial" w:cs="Arial"/>
        </w:rPr>
        <w:t>[●]</w:t>
      </w:r>
      <w:bookmarkEnd w:id="5"/>
      <w:r w:rsidRPr="009459B6">
        <w:rPr>
          <w:rFonts w:ascii="Arial" w:hAnsi="Arial" w:cs="Arial"/>
        </w:rPr>
        <w:t>, e-mail [●]</w:t>
      </w:r>
      <w:r w:rsidR="00B37B22">
        <w:rPr>
          <w:rFonts w:ascii="Arial" w:hAnsi="Arial" w:cs="Arial"/>
        </w:rPr>
        <w:t>,</w:t>
      </w:r>
    </w:p>
    <w:p w14:paraId="01F389F9" w14:textId="77777777" w:rsidR="00FD4F14" w:rsidRPr="009459B6" w:rsidRDefault="00FD4F14" w:rsidP="00E52C96">
      <w:pPr>
        <w:numPr>
          <w:ilvl w:val="1"/>
          <w:numId w:val="19"/>
        </w:numPr>
        <w:tabs>
          <w:tab w:val="clear" w:pos="1080"/>
        </w:tabs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9459B6">
        <w:rPr>
          <w:rFonts w:ascii="Arial" w:hAnsi="Arial" w:cs="Arial"/>
        </w:rPr>
        <w:t>[●], tel. [●], e-mail [●],</w:t>
      </w:r>
    </w:p>
    <w:p w14:paraId="1D30C769" w14:textId="3925A9AB" w:rsidR="00FD4F14" w:rsidRPr="009459B6" w:rsidRDefault="005F6685" w:rsidP="00E52C96">
      <w:pPr>
        <w:numPr>
          <w:ilvl w:val="0"/>
          <w:numId w:val="20"/>
        </w:numPr>
        <w:tabs>
          <w:tab w:val="clear" w:pos="360"/>
        </w:tabs>
        <w:spacing w:after="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Zmiana koordynatora następuje poprzez</w:t>
      </w:r>
      <w:r w:rsidR="0097562E">
        <w:rPr>
          <w:rFonts w:ascii="Arial" w:hAnsi="Arial" w:cs="Arial"/>
        </w:rPr>
        <w:t xml:space="preserve"> samo</w:t>
      </w:r>
      <w:r>
        <w:rPr>
          <w:rFonts w:ascii="Arial" w:hAnsi="Arial" w:cs="Arial"/>
        </w:rPr>
        <w:t xml:space="preserve"> powiadomienie </w:t>
      </w:r>
      <w:r w:rsidR="00AD20EF">
        <w:rPr>
          <w:rFonts w:ascii="Arial" w:eastAsia="Times New Roman" w:hAnsi="Arial" w:cs="Arial"/>
          <w:lang w:eastAsia="pl-PL"/>
        </w:rPr>
        <w:t xml:space="preserve">Zleceniobiorcy </w:t>
      </w:r>
      <w:r w:rsidR="00EB4827">
        <w:rPr>
          <w:rFonts w:ascii="Arial" w:eastAsia="Times New Roman" w:hAnsi="Arial" w:cs="Arial"/>
          <w:lang w:eastAsia="pl-PL"/>
        </w:rPr>
        <w:t>w formie pisemnej lub w formie elektronicznej</w:t>
      </w:r>
      <w:r w:rsidR="0097562E" w:rsidRPr="0097562E">
        <w:rPr>
          <w:rFonts w:ascii="Arial" w:hAnsi="Arial" w:cs="Arial"/>
        </w:rPr>
        <w:t xml:space="preserve"> </w:t>
      </w:r>
      <w:r w:rsidR="0097562E">
        <w:rPr>
          <w:rFonts w:ascii="Arial" w:hAnsi="Arial" w:cs="Arial"/>
        </w:rPr>
        <w:t>i nie wymaga zawarcia aneksu</w:t>
      </w:r>
      <w:r w:rsidR="00FD4F14" w:rsidRPr="009459B6">
        <w:rPr>
          <w:rFonts w:ascii="Arial" w:hAnsi="Arial" w:cs="Arial"/>
        </w:rPr>
        <w:t>.</w:t>
      </w:r>
    </w:p>
    <w:p w14:paraId="2DA0BF90" w14:textId="77777777" w:rsidR="001657E6" w:rsidRPr="006F5A01" w:rsidRDefault="001657E6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AE1BAD4" w14:textId="77777777" w:rsidR="001657E6" w:rsidRPr="006F5A01" w:rsidRDefault="001657E6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  <w:r w:rsidRPr="006F5A01">
        <w:rPr>
          <w:rFonts w:ascii="Arial" w:eastAsia="Times New Roman" w:hAnsi="Arial" w:cs="Arial"/>
          <w:b/>
          <w:lang w:eastAsia="pl-PL"/>
        </w:rPr>
        <w:t>§ 6</w:t>
      </w:r>
    </w:p>
    <w:p w14:paraId="5CFB634E" w14:textId="74EADFC8" w:rsidR="00BF7066" w:rsidRDefault="00F947CC" w:rsidP="00BF7066">
      <w:pPr>
        <w:numPr>
          <w:ilvl w:val="0"/>
          <w:numId w:val="22"/>
        </w:numPr>
        <w:tabs>
          <w:tab w:val="clear" w:pos="360"/>
        </w:tabs>
        <w:spacing w:after="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Zleceniobiorca</w:t>
      </w:r>
      <w:r w:rsidR="00BF7066">
        <w:rPr>
          <w:rFonts w:ascii="Arial" w:hAnsi="Arial" w:cs="Arial"/>
        </w:rPr>
        <w:t xml:space="preserve"> zobowiązany jest do zachowania w tajemnicy wszystkiego o czym dowiedział się</w:t>
      </w:r>
      <w:r w:rsidR="00BF7066" w:rsidRPr="00BF7066">
        <w:t xml:space="preserve"> </w:t>
      </w:r>
      <w:r w:rsidR="00BF7066" w:rsidRPr="00BF7066">
        <w:rPr>
          <w:rFonts w:ascii="Arial" w:hAnsi="Arial" w:cs="Arial"/>
        </w:rPr>
        <w:t xml:space="preserve">w związku z </w:t>
      </w:r>
      <w:r w:rsidR="000D1B0C">
        <w:rPr>
          <w:rFonts w:ascii="Arial" w:hAnsi="Arial" w:cs="Arial"/>
        </w:rPr>
        <w:t xml:space="preserve">realizacją </w:t>
      </w:r>
      <w:r w:rsidR="00BF7066" w:rsidRPr="00BF7066">
        <w:rPr>
          <w:rFonts w:ascii="Arial" w:hAnsi="Arial" w:cs="Arial"/>
        </w:rPr>
        <w:t>przedmiotu Umowy lub choćby przy tej okazji</w:t>
      </w:r>
      <w:r w:rsidR="000D1B0C">
        <w:rPr>
          <w:rFonts w:ascii="Arial" w:hAnsi="Arial" w:cs="Arial"/>
        </w:rPr>
        <w:t>.</w:t>
      </w:r>
    </w:p>
    <w:p w14:paraId="37301FD8" w14:textId="7197F39D" w:rsidR="000D1B0C" w:rsidRDefault="000D1B0C" w:rsidP="00BF7066">
      <w:pPr>
        <w:numPr>
          <w:ilvl w:val="0"/>
          <w:numId w:val="22"/>
        </w:numPr>
        <w:tabs>
          <w:tab w:val="clear" w:pos="360"/>
        </w:tabs>
        <w:spacing w:after="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 przystąpieniem do realizacji przedmiotu Umowy, </w:t>
      </w:r>
      <w:r w:rsidR="00F947CC">
        <w:rPr>
          <w:rFonts w:ascii="Arial" w:hAnsi="Arial" w:cs="Arial"/>
        </w:rPr>
        <w:t>Zleceniobiorca</w:t>
      </w:r>
      <w:r>
        <w:rPr>
          <w:rFonts w:ascii="Arial" w:hAnsi="Arial" w:cs="Arial"/>
        </w:rPr>
        <w:t xml:space="preserve"> zobowiązany jest do podpisania oświadczenia o zachowaniu poufności informacji, którego wzór stanowi </w:t>
      </w:r>
      <w:r w:rsidRPr="00F71598">
        <w:rPr>
          <w:rFonts w:ascii="Arial" w:hAnsi="Arial" w:cs="Arial"/>
          <w:u w:val="single"/>
        </w:rPr>
        <w:t xml:space="preserve">Załącznik nr </w:t>
      </w:r>
      <w:r w:rsidR="00F71598" w:rsidRPr="00F71598">
        <w:rPr>
          <w:rFonts w:ascii="Arial" w:hAnsi="Arial" w:cs="Arial"/>
          <w:u w:val="single"/>
        </w:rPr>
        <w:t>5</w:t>
      </w:r>
      <w:r>
        <w:rPr>
          <w:rFonts w:ascii="Arial" w:hAnsi="Arial" w:cs="Arial"/>
        </w:rPr>
        <w:t xml:space="preserve"> </w:t>
      </w:r>
      <w:r w:rsidRPr="000D1B0C">
        <w:rPr>
          <w:rFonts w:ascii="Arial" w:hAnsi="Arial" w:cs="Arial"/>
        </w:rPr>
        <w:t>do Umowy</w:t>
      </w:r>
      <w:r>
        <w:rPr>
          <w:rFonts w:ascii="Arial" w:hAnsi="Arial" w:cs="Arial"/>
        </w:rPr>
        <w:t>.</w:t>
      </w:r>
    </w:p>
    <w:p w14:paraId="3B863D27" w14:textId="0E001896" w:rsidR="000D1B0C" w:rsidRDefault="000D1B0C" w:rsidP="00BF7066">
      <w:pPr>
        <w:numPr>
          <w:ilvl w:val="0"/>
          <w:numId w:val="22"/>
        </w:numPr>
        <w:tabs>
          <w:tab w:val="clear" w:pos="360"/>
        </w:tabs>
        <w:spacing w:after="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 przystąpieniem do czynności przetwarzania danych osobowych</w:t>
      </w:r>
      <w:r w:rsidR="00286B7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86B71" w:rsidRPr="00455524">
        <w:rPr>
          <w:rFonts w:ascii="Arial" w:hAnsi="Arial" w:cs="Arial"/>
        </w:rPr>
        <w:t xml:space="preserve">których administratorem jest </w:t>
      </w:r>
      <w:r w:rsidR="00F947CC">
        <w:rPr>
          <w:rFonts w:ascii="Arial" w:hAnsi="Arial" w:cs="Arial"/>
        </w:rPr>
        <w:t>Zleceniodawca</w:t>
      </w:r>
      <w:r w:rsidR="00286B71" w:rsidRPr="00455524">
        <w:rPr>
          <w:rFonts w:ascii="Arial" w:hAnsi="Arial" w:cs="Arial"/>
        </w:rPr>
        <w:t xml:space="preserve"> lub które zostały powierzone </w:t>
      </w:r>
      <w:r w:rsidR="00F947CC">
        <w:rPr>
          <w:rFonts w:ascii="Arial" w:hAnsi="Arial" w:cs="Arial"/>
        </w:rPr>
        <w:t>Zleceniodawcy</w:t>
      </w:r>
      <w:r w:rsidR="00286B71">
        <w:rPr>
          <w:rFonts w:ascii="Arial" w:hAnsi="Arial" w:cs="Arial"/>
        </w:rPr>
        <w:t xml:space="preserve"> do przetwarzania</w:t>
      </w:r>
      <w:r>
        <w:rPr>
          <w:rFonts w:ascii="Arial" w:hAnsi="Arial" w:cs="Arial"/>
        </w:rPr>
        <w:t xml:space="preserve">, Strony zawrą umowę </w:t>
      </w:r>
      <w:r w:rsidRPr="000D1B0C">
        <w:rPr>
          <w:rFonts w:ascii="Arial" w:hAnsi="Arial" w:cs="Arial"/>
        </w:rPr>
        <w:t xml:space="preserve">o powierzenie przetwarzania danych osobowych o treści zasadniczo zgodnej ze wzorem stanowiącym </w:t>
      </w:r>
      <w:r w:rsidRPr="00F71598">
        <w:rPr>
          <w:rFonts w:ascii="Arial" w:hAnsi="Arial" w:cs="Arial"/>
          <w:u w:val="single"/>
        </w:rPr>
        <w:t>Załącznik nr 6</w:t>
      </w:r>
      <w:r w:rsidRPr="000D1B0C">
        <w:rPr>
          <w:rFonts w:ascii="Arial" w:hAnsi="Arial" w:cs="Arial"/>
        </w:rPr>
        <w:t xml:space="preserve"> do Umowy</w:t>
      </w:r>
      <w:r>
        <w:rPr>
          <w:rFonts w:ascii="Arial" w:hAnsi="Arial" w:cs="Arial"/>
        </w:rPr>
        <w:t>.</w:t>
      </w:r>
    </w:p>
    <w:p w14:paraId="7D964B9B" w14:textId="77777777" w:rsidR="00C7450C" w:rsidRDefault="00C7450C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573C8D2" w14:textId="26B1FACA" w:rsidR="001657E6" w:rsidRPr="006F5A01" w:rsidRDefault="001657E6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  <w:r w:rsidRPr="006F5A01">
        <w:rPr>
          <w:rFonts w:ascii="Arial" w:eastAsia="Times New Roman" w:hAnsi="Arial" w:cs="Arial"/>
          <w:b/>
          <w:lang w:eastAsia="pl-PL"/>
        </w:rPr>
        <w:t>§ 7</w:t>
      </w:r>
    </w:p>
    <w:p w14:paraId="6294235E" w14:textId="45804757" w:rsidR="008A3F96" w:rsidRDefault="00F947CC" w:rsidP="00C4257E">
      <w:pPr>
        <w:numPr>
          <w:ilvl w:val="0"/>
          <w:numId w:val="23"/>
        </w:numPr>
        <w:spacing w:after="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Zleceniodawcy</w:t>
      </w:r>
      <w:r w:rsidR="008A3F96">
        <w:rPr>
          <w:rFonts w:ascii="Arial" w:hAnsi="Arial" w:cs="Arial"/>
        </w:rPr>
        <w:t xml:space="preserve"> przysługuje uprawnienie do wypowiedzenia</w:t>
      </w:r>
      <w:r w:rsidR="008A3F96" w:rsidRPr="008A3F96">
        <w:rPr>
          <w:rFonts w:ascii="Arial" w:hAnsi="Arial" w:cs="Arial"/>
        </w:rPr>
        <w:t xml:space="preserve"> Umow</w:t>
      </w:r>
      <w:r w:rsidR="008A3F96">
        <w:rPr>
          <w:rFonts w:ascii="Arial" w:hAnsi="Arial" w:cs="Arial"/>
        </w:rPr>
        <w:t>y</w:t>
      </w:r>
      <w:r w:rsidR="008A3F96" w:rsidRPr="008A3F96">
        <w:rPr>
          <w:rFonts w:ascii="Arial" w:hAnsi="Arial" w:cs="Arial"/>
        </w:rPr>
        <w:t xml:space="preserve"> ze skutkiem natychmiastowym, w </w:t>
      </w:r>
      <w:r w:rsidR="00C4257E">
        <w:rPr>
          <w:rFonts w:ascii="Arial" w:hAnsi="Arial" w:cs="Arial"/>
        </w:rPr>
        <w:t xml:space="preserve">przypadku istotnego naruszenia Umowy przez </w:t>
      </w:r>
      <w:r>
        <w:rPr>
          <w:rFonts w:ascii="Arial" w:hAnsi="Arial" w:cs="Arial"/>
        </w:rPr>
        <w:t>Zleceniobiorcę</w:t>
      </w:r>
      <w:r w:rsidR="00C4257E">
        <w:rPr>
          <w:rFonts w:ascii="Arial" w:hAnsi="Arial" w:cs="Arial"/>
        </w:rPr>
        <w:t xml:space="preserve">, a w szczególności w przypadku, gdy </w:t>
      </w:r>
      <w:r w:rsidR="008A3F96" w:rsidRPr="008A3F96">
        <w:rPr>
          <w:rFonts w:ascii="Arial" w:hAnsi="Arial" w:cs="Arial"/>
        </w:rPr>
        <w:t>:</w:t>
      </w:r>
    </w:p>
    <w:p w14:paraId="473C27B2" w14:textId="12F17E2D" w:rsidR="00286B71" w:rsidRDefault="00286B71" w:rsidP="00C4257E">
      <w:pPr>
        <w:numPr>
          <w:ilvl w:val="0"/>
          <w:numId w:val="24"/>
        </w:numPr>
        <w:tabs>
          <w:tab w:val="clear" w:pos="1080"/>
        </w:tabs>
        <w:spacing w:after="0" w:line="259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suma kar umownych naliczonych przez </w:t>
      </w:r>
      <w:r w:rsidR="00424B99">
        <w:rPr>
          <w:rFonts w:ascii="Arial" w:hAnsi="Arial" w:cs="Arial"/>
        </w:rPr>
        <w:t>Zleceniodawcę</w:t>
      </w:r>
      <w:r>
        <w:rPr>
          <w:rFonts w:ascii="Arial" w:hAnsi="Arial" w:cs="Arial"/>
        </w:rPr>
        <w:t xml:space="preserve"> na podstawie ust. 4 poniżej przewyższy </w:t>
      </w:r>
      <w:r w:rsidR="00EF143F">
        <w:rPr>
          <w:rFonts w:ascii="Arial" w:hAnsi="Arial" w:cs="Arial"/>
        </w:rPr>
        <w:t>3</w:t>
      </w:r>
      <w:r w:rsidRPr="00455524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</w:t>
      </w:r>
      <w:r w:rsidR="000C685C">
        <w:rPr>
          <w:rFonts w:ascii="Arial" w:hAnsi="Arial" w:cs="Arial"/>
        </w:rPr>
        <w:t xml:space="preserve">łącznego </w:t>
      </w:r>
      <w:r>
        <w:rPr>
          <w:rFonts w:ascii="Arial" w:hAnsi="Arial" w:cs="Arial"/>
        </w:rPr>
        <w:t xml:space="preserve">wynagrodzenia brutto wskazanego w </w:t>
      </w:r>
      <w:r w:rsidRPr="00455524">
        <w:rPr>
          <w:rFonts w:ascii="Arial" w:hAnsi="Arial" w:cs="Arial"/>
        </w:rPr>
        <w:t>§ 4 ust.</w:t>
      </w:r>
      <w:r w:rsidR="0010184B">
        <w:rPr>
          <w:rFonts w:ascii="Arial" w:hAnsi="Arial" w:cs="Arial"/>
        </w:rPr>
        <w:t xml:space="preserve"> </w:t>
      </w:r>
      <w:r w:rsidR="000C685C">
        <w:rPr>
          <w:rFonts w:ascii="Arial" w:hAnsi="Arial" w:cs="Arial"/>
        </w:rPr>
        <w:t>2</w:t>
      </w:r>
      <w:r w:rsidR="00B37B22">
        <w:rPr>
          <w:rFonts w:ascii="Arial" w:hAnsi="Arial" w:cs="Arial"/>
        </w:rPr>
        <w:t>,</w:t>
      </w:r>
    </w:p>
    <w:p w14:paraId="2978F5C7" w14:textId="55825100" w:rsidR="00C4257E" w:rsidRDefault="00424B99" w:rsidP="00C4257E">
      <w:pPr>
        <w:numPr>
          <w:ilvl w:val="0"/>
          <w:numId w:val="24"/>
        </w:numPr>
        <w:tabs>
          <w:tab w:val="clear" w:pos="1080"/>
        </w:tabs>
        <w:spacing w:after="0" w:line="259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Zleceniobiorca </w:t>
      </w:r>
      <w:r w:rsidR="00C4257E" w:rsidRPr="00C4257E">
        <w:rPr>
          <w:rFonts w:ascii="Arial" w:hAnsi="Arial" w:cs="Arial"/>
        </w:rPr>
        <w:t xml:space="preserve">nie świadczył usług przez okres następujących po sobie </w:t>
      </w:r>
      <w:r w:rsidR="00C4257E">
        <w:rPr>
          <w:rFonts w:ascii="Arial" w:hAnsi="Arial" w:cs="Arial"/>
        </w:rPr>
        <w:t xml:space="preserve">3 </w:t>
      </w:r>
      <w:r w:rsidR="00C4257E" w:rsidRPr="00C4257E">
        <w:rPr>
          <w:rFonts w:ascii="Arial" w:hAnsi="Arial" w:cs="Arial"/>
        </w:rPr>
        <w:t>dni roboczych</w:t>
      </w:r>
      <w:r w:rsidR="00B37B22">
        <w:rPr>
          <w:rFonts w:ascii="Arial" w:hAnsi="Arial" w:cs="Arial"/>
        </w:rPr>
        <w:t>,</w:t>
      </w:r>
    </w:p>
    <w:p w14:paraId="36389701" w14:textId="5FC32FC4" w:rsidR="00C4257E" w:rsidRDefault="00424B99" w:rsidP="00C4257E">
      <w:pPr>
        <w:numPr>
          <w:ilvl w:val="0"/>
          <w:numId w:val="24"/>
        </w:numPr>
        <w:tabs>
          <w:tab w:val="clear" w:pos="1080"/>
        </w:tabs>
        <w:spacing w:after="0" w:line="259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Zleceniobiorca </w:t>
      </w:r>
      <w:r w:rsidR="00C4257E" w:rsidRPr="00C4257E">
        <w:rPr>
          <w:rFonts w:ascii="Arial" w:hAnsi="Arial" w:cs="Arial"/>
        </w:rPr>
        <w:t xml:space="preserve">nie świadczył usług przez okres </w:t>
      </w:r>
      <w:r>
        <w:rPr>
          <w:rFonts w:ascii="Arial" w:hAnsi="Arial" w:cs="Arial"/>
        </w:rPr>
        <w:t xml:space="preserve">w sumie </w:t>
      </w:r>
      <w:r w:rsidR="00C4257E">
        <w:rPr>
          <w:rFonts w:ascii="Arial" w:hAnsi="Arial" w:cs="Arial"/>
        </w:rPr>
        <w:t>5 dni roboczych;</w:t>
      </w:r>
    </w:p>
    <w:p w14:paraId="33242D38" w14:textId="071120A9" w:rsidR="00C4257E" w:rsidRPr="00C4257E" w:rsidRDefault="00424B99" w:rsidP="00C4257E">
      <w:pPr>
        <w:numPr>
          <w:ilvl w:val="0"/>
          <w:numId w:val="24"/>
        </w:numPr>
        <w:tabs>
          <w:tab w:val="clear" w:pos="1080"/>
        </w:tabs>
        <w:spacing w:after="0" w:line="259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Zleceniobiorca </w:t>
      </w:r>
      <w:r w:rsidR="00C4257E">
        <w:rPr>
          <w:rFonts w:ascii="Arial" w:hAnsi="Arial" w:cs="Arial"/>
        </w:rPr>
        <w:t>narusz</w:t>
      </w:r>
      <w:r>
        <w:rPr>
          <w:rFonts w:ascii="Arial" w:hAnsi="Arial" w:cs="Arial"/>
        </w:rPr>
        <w:t>y</w:t>
      </w:r>
      <w:r w:rsidR="00C7450C">
        <w:rPr>
          <w:rFonts w:ascii="Arial" w:hAnsi="Arial" w:cs="Arial"/>
        </w:rPr>
        <w:t>ł</w:t>
      </w:r>
      <w:r w:rsidR="00C4257E">
        <w:rPr>
          <w:rFonts w:ascii="Arial" w:hAnsi="Arial" w:cs="Arial"/>
        </w:rPr>
        <w:t xml:space="preserve"> określone w Umowie zasady ochrony danych osobowych, poufności lub współdziałania z </w:t>
      </w:r>
      <w:r w:rsidR="00F947CC">
        <w:rPr>
          <w:rFonts w:ascii="Arial" w:hAnsi="Arial" w:cs="Arial"/>
        </w:rPr>
        <w:t>Zleceniodawc</w:t>
      </w:r>
      <w:r w:rsidR="009D1323">
        <w:rPr>
          <w:rFonts w:ascii="Arial" w:hAnsi="Arial" w:cs="Arial"/>
        </w:rPr>
        <w:t>ą</w:t>
      </w:r>
      <w:r w:rsidR="00C4257E">
        <w:rPr>
          <w:rFonts w:ascii="Arial" w:hAnsi="Arial" w:cs="Arial"/>
        </w:rPr>
        <w:t>.</w:t>
      </w:r>
    </w:p>
    <w:p w14:paraId="4B893172" w14:textId="51913F46" w:rsidR="008A3F96" w:rsidRPr="006F5A01" w:rsidRDefault="008A3F96" w:rsidP="00C4257E">
      <w:pPr>
        <w:numPr>
          <w:ilvl w:val="0"/>
          <w:numId w:val="23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 w:rsidRPr="008A3F96">
        <w:rPr>
          <w:rFonts w:ascii="Arial" w:hAnsi="Arial" w:cs="Arial"/>
        </w:rPr>
        <w:t>Za istotne naruszenie uważa się takie naruszenie, które powoduje taki uszczerbek, który w sposób zasadniczy pozbawia Stronę tego, czego zgodnie z Umową miała prawo oczekiwać i co mogła przewidzieć</w:t>
      </w:r>
      <w:r w:rsidRPr="006F5A01">
        <w:rPr>
          <w:rFonts w:ascii="Arial" w:eastAsia="Times New Roman" w:hAnsi="Arial" w:cs="Arial"/>
          <w:lang w:eastAsia="pl-PL"/>
        </w:rPr>
        <w:t xml:space="preserve"> Strona dokonująca istotnego naruszenia. Istotne naruszenie może mieć postać zarówno działania, jak i zaniechania.</w:t>
      </w:r>
    </w:p>
    <w:p w14:paraId="63B7A051" w14:textId="409C8D6B" w:rsidR="00455524" w:rsidRPr="008A3F96" w:rsidRDefault="00F947CC" w:rsidP="00455524">
      <w:pPr>
        <w:numPr>
          <w:ilvl w:val="0"/>
          <w:numId w:val="23"/>
        </w:numPr>
        <w:tabs>
          <w:tab w:val="clear" w:pos="360"/>
        </w:tabs>
        <w:spacing w:after="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Zleceniobiorca</w:t>
      </w:r>
      <w:r w:rsidR="00455524" w:rsidRPr="008A3F96">
        <w:rPr>
          <w:rFonts w:ascii="Arial" w:hAnsi="Arial" w:cs="Arial"/>
        </w:rPr>
        <w:t xml:space="preserve"> ponosi odpowiedzialność za działania lub zaniechania związane z realizacją Umowy, chyba że szkoda nastąpiła wskutek siły wyższej albo z wyłącznej winy </w:t>
      </w:r>
      <w:r>
        <w:rPr>
          <w:rFonts w:ascii="Arial" w:hAnsi="Arial" w:cs="Arial"/>
        </w:rPr>
        <w:t>Zleceniodawcy</w:t>
      </w:r>
      <w:r w:rsidR="00455524" w:rsidRPr="008A3F96">
        <w:rPr>
          <w:rFonts w:ascii="Arial" w:hAnsi="Arial" w:cs="Arial"/>
        </w:rPr>
        <w:t>.</w:t>
      </w:r>
    </w:p>
    <w:p w14:paraId="7BEE0E11" w14:textId="02C2612A" w:rsidR="00455524" w:rsidRDefault="00F947CC" w:rsidP="00455524">
      <w:pPr>
        <w:numPr>
          <w:ilvl w:val="0"/>
          <w:numId w:val="23"/>
        </w:numPr>
        <w:tabs>
          <w:tab w:val="clear" w:pos="360"/>
        </w:tabs>
        <w:spacing w:after="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Zleceniobiorca</w:t>
      </w:r>
      <w:r w:rsidR="001657E6" w:rsidRPr="00455524">
        <w:rPr>
          <w:rFonts w:ascii="Arial" w:hAnsi="Arial" w:cs="Arial"/>
        </w:rPr>
        <w:t xml:space="preserve"> zapłaci </w:t>
      </w:r>
      <w:r>
        <w:rPr>
          <w:rFonts w:ascii="Arial" w:hAnsi="Arial" w:cs="Arial"/>
        </w:rPr>
        <w:t>Zleceniodawcy</w:t>
      </w:r>
      <w:r w:rsidR="001657E6" w:rsidRPr="00455524">
        <w:rPr>
          <w:rFonts w:ascii="Arial" w:hAnsi="Arial" w:cs="Arial"/>
        </w:rPr>
        <w:t xml:space="preserve"> </w:t>
      </w:r>
      <w:r w:rsidR="00455524">
        <w:rPr>
          <w:rFonts w:ascii="Arial" w:hAnsi="Arial" w:cs="Arial"/>
        </w:rPr>
        <w:t xml:space="preserve">następujące </w:t>
      </w:r>
      <w:r w:rsidR="001657E6" w:rsidRPr="00455524">
        <w:rPr>
          <w:rFonts w:ascii="Arial" w:hAnsi="Arial" w:cs="Arial"/>
        </w:rPr>
        <w:t>kar</w:t>
      </w:r>
      <w:r w:rsidR="00455524">
        <w:rPr>
          <w:rFonts w:ascii="Arial" w:hAnsi="Arial" w:cs="Arial"/>
        </w:rPr>
        <w:t>y</w:t>
      </w:r>
      <w:r w:rsidR="001657E6" w:rsidRPr="00455524">
        <w:rPr>
          <w:rFonts w:ascii="Arial" w:hAnsi="Arial" w:cs="Arial"/>
        </w:rPr>
        <w:t xml:space="preserve"> umown</w:t>
      </w:r>
      <w:r w:rsidR="00455524">
        <w:rPr>
          <w:rFonts w:ascii="Arial" w:hAnsi="Arial" w:cs="Arial"/>
        </w:rPr>
        <w:t>e:</w:t>
      </w:r>
    </w:p>
    <w:p w14:paraId="16147C6E" w14:textId="4CAB3C3B" w:rsidR="00455524" w:rsidRPr="00455524" w:rsidRDefault="00455524" w:rsidP="00455524">
      <w:pPr>
        <w:numPr>
          <w:ilvl w:val="0"/>
          <w:numId w:val="25"/>
        </w:numPr>
        <w:tabs>
          <w:tab w:val="clear" w:pos="1080"/>
        </w:tabs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455524">
        <w:rPr>
          <w:rFonts w:ascii="Arial" w:hAnsi="Arial" w:cs="Arial"/>
        </w:rPr>
        <w:t xml:space="preserve">w wysokości 10% </w:t>
      </w:r>
      <w:r w:rsidR="006B5782">
        <w:rPr>
          <w:rFonts w:ascii="Arial" w:hAnsi="Arial" w:cs="Arial"/>
        </w:rPr>
        <w:t>łącznego</w:t>
      </w:r>
      <w:r w:rsidRPr="00455524">
        <w:rPr>
          <w:rFonts w:ascii="Arial" w:hAnsi="Arial" w:cs="Arial"/>
        </w:rPr>
        <w:t xml:space="preserve"> </w:t>
      </w:r>
      <w:r w:rsidR="006B5782">
        <w:rPr>
          <w:rFonts w:ascii="Arial" w:hAnsi="Arial" w:cs="Arial"/>
        </w:rPr>
        <w:t xml:space="preserve">wynagrodzenia </w:t>
      </w:r>
      <w:r w:rsidRPr="00455524">
        <w:rPr>
          <w:rFonts w:ascii="Arial" w:hAnsi="Arial" w:cs="Arial"/>
        </w:rPr>
        <w:t xml:space="preserve">brutto </w:t>
      </w:r>
      <w:r w:rsidR="006B5782">
        <w:rPr>
          <w:rFonts w:ascii="Arial" w:hAnsi="Arial" w:cs="Arial"/>
        </w:rPr>
        <w:t xml:space="preserve">wskazanego </w:t>
      </w:r>
      <w:r w:rsidRPr="00455524">
        <w:rPr>
          <w:rFonts w:ascii="Arial" w:hAnsi="Arial" w:cs="Arial"/>
        </w:rPr>
        <w:t xml:space="preserve">w § 4 ust. </w:t>
      </w:r>
      <w:r w:rsidR="006B5782">
        <w:rPr>
          <w:rFonts w:ascii="Arial" w:hAnsi="Arial" w:cs="Arial"/>
        </w:rPr>
        <w:t>2</w:t>
      </w:r>
      <w:r w:rsidRPr="00455524">
        <w:rPr>
          <w:rFonts w:ascii="Arial" w:hAnsi="Arial" w:cs="Arial"/>
        </w:rPr>
        <w:t xml:space="preserve"> za każdy stwierdzony przypadek ujawnienia, w</w:t>
      </w:r>
      <w:r>
        <w:rPr>
          <w:rFonts w:ascii="Arial" w:hAnsi="Arial" w:cs="Arial"/>
        </w:rPr>
        <w:t xml:space="preserve"> </w:t>
      </w:r>
      <w:r w:rsidRPr="00455524">
        <w:rPr>
          <w:rFonts w:ascii="Arial" w:hAnsi="Arial" w:cs="Arial"/>
        </w:rPr>
        <w:t xml:space="preserve">okresie obowiązywania Umowy lub po jej wygaśnięciu, informacji poufnych lub danych osobowych, których administratorem jest </w:t>
      </w:r>
      <w:r w:rsidR="00F947CC">
        <w:rPr>
          <w:rFonts w:ascii="Arial" w:hAnsi="Arial" w:cs="Arial"/>
        </w:rPr>
        <w:t>Zleceniodawca</w:t>
      </w:r>
      <w:r w:rsidRPr="00455524">
        <w:rPr>
          <w:rFonts w:ascii="Arial" w:hAnsi="Arial" w:cs="Arial"/>
        </w:rPr>
        <w:t xml:space="preserve"> lub które zostały powierzone </w:t>
      </w:r>
      <w:r w:rsidR="00F947CC">
        <w:rPr>
          <w:rFonts w:ascii="Arial" w:hAnsi="Arial" w:cs="Arial"/>
        </w:rPr>
        <w:t>Zleceniodawcy</w:t>
      </w:r>
      <w:r>
        <w:rPr>
          <w:rFonts w:ascii="Arial" w:hAnsi="Arial" w:cs="Arial"/>
        </w:rPr>
        <w:t xml:space="preserve"> do przetwarzania</w:t>
      </w:r>
      <w:r w:rsidR="006B5782">
        <w:rPr>
          <w:rFonts w:ascii="Arial" w:hAnsi="Arial" w:cs="Arial"/>
        </w:rPr>
        <w:t>,</w:t>
      </w:r>
    </w:p>
    <w:p w14:paraId="1A1BE5AE" w14:textId="4AB4ABCE" w:rsidR="006B5782" w:rsidRPr="00455524" w:rsidRDefault="006B5782" w:rsidP="006B5782">
      <w:pPr>
        <w:numPr>
          <w:ilvl w:val="0"/>
          <w:numId w:val="25"/>
        </w:numPr>
        <w:tabs>
          <w:tab w:val="clear" w:pos="1080"/>
        </w:tabs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455524">
        <w:rPr>
          <w:rFonts w:ascii="Arial" w:hAnsi="Arial" w:cs="Arial"/>
        </w:rPr>
        <w:t xml:space="preserve">w wysokości 10% </w:t>
      </w:r>
      <w:r>
        <w:rPr>
          <w:rFonts w:ascii="Arial" w:hAnsi="Arial" w:cs="Arial"/>
        </w:rPr>
        <w:t>łącznego</w:t>
      </w:r>
      <w:r w:rsidRPr="00455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wynagrodzenia </w:t>
      </w:r>
      <w:r w:rsidRPr="00455524">
        <w:rPr>
          <w:rFonts w:ascii="Arial" w:hAnsi="Arial" w:cs="Arial"/>
        </w:rPr>
        <w:t xml:space="preserve">brutto </w:t>
      </w:r>
      <w:r>
        <w:rPr>
          <w:rFonts w:ascii="Arial" w:hAnsi="Arial" w:cs="Arial"/>
        </w:rPr>
        <w:t xml:space="preserve">wskazanego </w:t>
      </w:r>
      <w:r w:rsidRPr="00455524">
        <w:rPr>
          <w:rFonts w:ascii="Arial" w:hAnsi="Arial" w:cs="Arial"/>
        </w:rPr>
        <w:t xml:space="preserve">w § 4 ust. </w:t>
      </w:r>
      <w:r>
        <w:rPr>
          <w:rFonts w:ascii="Arial" w:hAnsi="Arial" w:cs="Arial"/>
        </w:rPr>
        <w:t>2</w:t>
      </w:r>
      <w:r w:rsidRPr="00455524">
        <w:rPr>
          <w:rFonts w:ascii="Arial" w:hAnsi="Arial" w:cs="Arial"/>
        </w:rPr>
        <w:t xml:space="preserve"> w razie wypowiedzenia umowy ze skutkiem natychmiastowy</w:t>
      </w:r>
      <w:r>
        <w:rPr>
          <w:rFonts w:ascii="Arial" w:hAnsi="Arial" w:cs="Arial"/>
        </w:rPr>
        <w:t>m,</w:t>
      </w:r>
    </w:p>
    <w:p w14:paraId="120D0F98" w14:textId="328A67FC" w:rsidR="006B5782" w:rsidRDefault="006B5782" w:rsidP="00455524">
      <w:pPr>
        <w:numPr>
          <w:ilvl w:val="0"/>
          <w:numId w:val="25"/>
        </w:numPr>
        <w:tabs>
          <w:tab w:val="clear" w:pos="1080"/>
        </w:tabs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455524">
        <w:rPr>
          <w:rFonts w:ascii="Arial" w:hAnsi="Arial" w:cs="Arial"/>
        </w:rPr>
        <w:t>w wysokości 1%</w:t>
      </w:r>
      <w:r>
        <w:rPr>
          <w:rFonts w:ascii="Arial" w:hAnsi="Arial" w:cs="Arial"/>
        </w:rPr>
        <w:t xml:space="preserve"> </w:t>
      </w:r>
      <w:r w:rsidR="00BB119F">
        <w:rPr>
          <w:rFonts w:ascii="Arial" w:hAnsi="Arial" w:cs="Arial"/>
        </w:rPr>
        <w:t>łącznego</w:t>
      </w:r>
      <w:r w:rsidR="00BB119F" w:rsidRPr="00455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wynagrodzenia brutto wskazanego w </w:t>
      </w:r>
      <w:r w:rsidRPr="00455524">
        <w:rPr>
          <w:rFonts w:ascii="Arial" w:hAnsi="Arial" w:cs="Arial"/>
        </w:rPr>
        <w:t>§ 4 ust.</w:t>
      </w:r>
      <w:r w:rsidR="00BB119F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 xml:space="preserve"> </w:t>
      </w:r>
      <w:r w:rsidR="00C7450C">
        <w:rPr>
          <w:rFonts w:ascii="Arial" w:hAnsi="Arial" w:cs="Arial"/>
        </w:rPr>
        <w:t xml:space="preserve">za każdy stwierdzony </w:t>
      </w:r>
      <w:r>
        <w:rPr>
          <w:rFonts w:ascii="Arial" w:hAnsi="Arial" w:cs="Arial"/>
        </w:rPr>
        <w:t>przypad</w:t>
      </w:r>
      <w:r w:rsidR="00C7450C">
        <w:rPr>
          <w:rFonts w:ascii="Arial" w:hAnsi="Arial" w:cs="Arial"/>
        </w:rPr>
        <w:t>ek</w:t>
      </w:r>
      <w:r>
        <w:rPr>
          <w:rFonts w:ascii="Arial" w:hAnsi="Arial" w:cs="Arial"/>
        </w:rPr>
        <w:t xml:space="preserve"> nieobecności w </w:t>
      </w:r>
      <w:r w:rsidR="004841BB">
        <w:rPr>
          <w:rFonts w:ascii="Arial" w:hAnsi="Arial" w:cs="Arial"/>
        </w:rPr>
        <w:t xml:space="preserve">czasie, o którym mowa </w:t>
      </w:r>
      <w:r w:rsidR="004841BB" w:rsidRPr="00455524">
        <w:rPr>
          <w:rFonts w:ascii="Arial" w:hAnsi="Arial" w:cs="Arial"/>
        </w:rPr>
        <w:t xml:space="preserve">§ </w:t>
      </w:r>
      <w:r w:rsidR="004841BB">
        <w:rPr>
          <w:rFonts w:ascii="Arial" w:hAnsi="Arial" w:cs="Arial"/>
        </w:rPr>
        <w:t>1</w:t>
      </w:r>
      <w:r w:rsidR="004841BB" w:rsidRPr="00455524">
        <w:rPr>
          <w:rFonts w:ascii="Arial" w:hAnsi="Arial" w:cs="Arial"/>
        </w:rPr>
        <w:t xml:space="preserve"> ust.</w:t>
      </w:r>
      <w:r w:rsidR="004841BB">
        <w:rPr>
          <w:rFonts w:ascii="Arial" w:hAnsi="Arial" w:cs="Arial"/>
        </w:rPr>
        <w:t xml:space="preserve"> 3-4</w:t>
      </w:r>
      <w:r w:rsidR="00C7450C">
        <w:rPr>
          <w:rFonts w:ascii="Arial" w:hAnsi="Arial" w:cs="Arial"/>
        </w:rPr>
        <w:t>,</w:t>
      </w:r>
      <w:r w:rsidR="008E5FB2">
        <w:rPr>
          <w:rFonts w:ascii="Arial" w:hAnsi="Arial" w:cs="Arial"/>
        </w:rPr>
        <w:t xml:space="preserve"> </w:t>
      </w:r>
    </w:p>
    <w:p w14:paraId="2D48E792" w14:textId="34323EC5" w:rsidR="00DA1C9D" w:rsidRPr="00455524" w:rsidRDefault="00DA1C9D" w:rsidP="00DA1C9D">
      <w:pPr>
        <w:numPr>
          <w:ilvl w:val="0"/>
          <w:numId w:val="25"/>
        </w:numPr>
        <w:tabs>
          <w:tab w:val="clear" w:pos="1080"/>
        </w:tabs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455524">
        <w:rPr>
          <w:rFonts w:ascii="Arial" w:hAnsi="Arial" w:cs="Arial"/>
        </w:rPr>
        <w:t xml:space="preserve">w wysokości </w:t>
      </w:r>
      <w:r>
        <w:rPr>
          <w:rFonts w:ascii="Arial" w:hAnsi="Arial" w:cs="Arial"/>
        </w:rPr>
        <w:t>0,</w:t>
      </w:r>
      <w:r w:rsidR="000E2067">
        <w:rPr>
          <w:rFonts w:ascii="Arial" w:hAnsi="Arial" w:cs="Arial"/>
        </w:rPr>
        <w:t>5</w:t>
      </w:r>
      <w:r w:rsidRPr="00455524">
        <w:rPr>
          <w:rFonts w:ascii="Arial" w:hAnsi="Arial" w:cs="Arial"/>
        </w:rPr>
        <w:t xml:space="preserve">% </w:t>
      </w:r>
      <w:r>
        <w:rPr>
          <w:rFonts w:ascii="Arial" w:hAnsi="Arial" w:cs="Arial"/>
        </w:rPr>
        <w:t>łącznego</w:t>
      </w:r>
      <w:r w:rsidRPr="00455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wynagrodzenia brutto</w:t>
      </w:r>
      <w:r w:rsidRPr="000C68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wskazanego w </w:t>
      </w:r>
      <w:r w:rsidRPr="00455524">
        <w:rPr>
          <w:rFonts w:ascii="Arial" w:hAnsi="Arial" w:cs="Arial"/>
        </w:rPr>
        <w:t>§ 4 ust.</w:t>
      </w:r>
      <w:r>
        <w:rPr>
          <w:rFonts w:ascii="Arial" w:hAnsi="Arial" w:cs="Arial"/>
        </w:rPr>
        <w:t xml:space="preserve"> 2</w:t>
      </w:r>
      <w:r w:rsidRPr="00455524">
        <w:rPr>
          <w:rFonts w:ascii="Arial" w:hAnsi="Arial" w:cs="Arial"/>
        </w:rPr>
        <w:t xml:space="preserve"> za każdy </w:t>
      </w:r>
      <w:r>
        <w:rPr>
          <w:rFonts w:ascii="Arial" w:hAnsi="Arial" w:cs="Arial"/>
        </w:rPr>
        <w:t>dzień opóźnienia w realizacji danej czynności zleconej w ramach Umowy</w:t>
      </w:r>
      <w:r w:rsidR="00B37B22">
        <w:rPr>
          <w:rFonts w:ascii="Arial" w:hAnsi="Arial" w:cs="Arial"/>
        </w:rPr>
        <w:t>,</w:t>
      </w:r>
    </w:p>
    <w:p w14:paraId="55EBF7F4" w14:textId="60FED509" w:rsidR="001657E6" w:rsidRPr="00455524" w:rsidRDefault="001657E6" w:rsidP="00455524">
      <w:pPr>
        <w:numPr>
          <w:ilvl w:val="0"/>
          <w:numId w:val="25"/>
        </w:numPr>
        <w:tabs>
          <w:tab w:val="clear" w:pos="1080"/>
        </w:tabs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455524">
        <w:rPr>
          <w:rFonts w:ascii="Arial" w:hAnsi="Arial" w:cs="Arial"/>
        </w:rPr>
        <w:t xml:space="preserve">w wysokości </w:t>
      </w:r>
      <w:r w:rsidR="000C685C">
        <w:rPr>
          <w:rFonts w:ascii="Arial" w:hAnsi="Arial" w:cs="Arial"/>
        </w:rPr>
        <w:t>0,</w:t>
      </w:r>
      <w:r w:rsidR="000E2067">
        <w:rPr>
          <w:rFonts w:ascii="Arial" w:hAnsi="Arial" w:cs="Arial"/>
        </w:rPr>
        <w:t>5</w:t>
      </w:r>
      <w:r w:rsidRPr="00455524">
        <w:rPr>
          <w:rFonts w:ascii="Arial" w:hAnsi="Arial" w:cs="Arial"/>
        </w:rPr>
        <w:t xml:space="preserve">% </w:t>
      </w:r>
      <w:r w:rsidR="00BB119F">
        <w:rPr>
          <w:rFonts w:ascii="Arial" w:hAnsi="Arial" w:cs="Arial"/>
        </w:rPr>
        <w:t>łącznego</w:t>
      </w:r>
      <w:r w:rsidR="00BB119F" w:rsidRPr="00455524">
        <w:rPr>
          <w:rFonts w:ascii="Arial" w:hAnsi="Arial" w:cs="Arial"/>
        </w:rPr>
        <w:t xml:space="preserve"> </w:t>
      </w:r>
      <w:r w:rsidR="006B5782">
        <w:rPr>
          <w:rFonts w:ascii="Arial" w:hAnsi="Arial" w:cs="Arial"/>
        </w:rPr>
        <w:t>wynagrodzenia brutto</w:t>
      </w:r>
      <w:r w:rsidR="000C685C" w:rsidRPr="000C685C">
        <w:rPr>
          <w:rFonts w:ascii="Arial" w:hAnsi="Arial" w:cs="Arial"/>
        </w:rPr>
        <w:t xml:space="preserve"> </w:t>
      </w:r>
      <w:r w:rsidR="000C685C">
        <w:rPr>
          <w:rFonts w:ascii="Arial" w:hAnsi="Arial" w:cs="Arial"/>
        </w:rPr>
        <w:t xml:space="preserve">wskazanego w </w:t>
      </w:r>
      <w:r w:rsidR="000C685C" w:rsidRPr="00455524">
        <w:rPr>
          <w:rFonts w:ascii="Arial" w:hAnsi="Arial" w:cs="Arial"/>
        </w:rPr>
        <w:t>§ 4 ust.</w:t>
      </w:r>
      <w:r w:rsidR="000C685C">
        <w:rPr>
          <w:rFonts w:ascii="Arial" w:hAnsi="Arial" w:cs="Arial"/>
        </w:rPr>
        <w:t xml:space="preserve"> 2</w:t>
      </w:r>
      <w:r w:rsidRPr="00455524">
        <w:rPr>
          <w:rFonts w:ascii="Arial" w:hAnsi="Arial" w:cs="Arial"/>
        </w:rPr>
        <w:t xml:space="preserve"> za każdy </w:t>
      </w:r>
      <w:r w:rsidR="004841BB">
        <w:rPr>
          <w:rFonts w:ascii="Arial" w:hAnsi="Arial" w:cs="Arial"/>
        </w:rPr>
        <w:t xml:space="preserve">stwierdzony </w:t>
      </w:r>
      <w:r w:rsidRPr="00455524">
        <w:rPr>
          <w:rFonts w:ascii="Arial" w:hAnsi="Arial" w:cs="Arial"/>
        </w:rPr>
        <w:t xml:space="preserve">przypadek nienależytego wykonania </w:t>
      </w:r>
      <w:r w:rsidR="00E03170">
        <w:rPr>
          <w:rFonts w:ascii="Arial" w:hAnsi="Arial" w:cs="Arial"/>
        </w:rPr>
        <w:t>U</w:t>
      </w:r>
      <w:r w:rsidRPr="00455524">
        <w:rPr>
          <w:rFonts w:ascii="Arial" w:hAnsi="Arial" w:cs="Arial"/>
        </w:rPr>
        <w:t>mowy.</w:t>
      </w:r>
    </w:p>
    <w:p w14:paraId="34C0D05E" w14:textId="7244F98A" w:rsidR="001657E6" w:rsidRPr="00455524" w:rsidRDefault="00F947CC" w:rsidP="00455524">
      <w:pPr>
        <w:numPr>
          <w:ilvl w:val="0"/>
          <w:numId w:val="23"/>
        </w:numPr>
        <w:tabs>
          <w:tab w:val="clear" w:pos="360"/>
        </w:tabs>
        <w:spacing w:after="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Zleceniodawca</w:t>
      </w:r>
      <w:r w:rsidR="001657E6" w:rsidRPr="00455524">
        <w:rPr>
          <w:rFonts w:ascii="Arial" w:hAnsi="Arial" w:cs="Arial"/>
        </w:rPr>
        <w:t xml:space="preserve"> ma prawo potrącić kary umowne z wynagrodzenia </w:t>
      </w:r>
      <w:r w:rsidR="00AD20EF">
        <w:rPr>
          <w:rFonts w:ascii="Arial" w:eastAsia="Times New Roman" w:hAnsi="Arial" w:cs="Arial"/>
          <w:lang w:eastAsia="pl-PL"/>
        </w:rPr>
        <w:t>Zleceniobiorcy</w:t>
      </w:r>
      <w:r w:rsidR="001657E6" w:rsidRPr="00455524">
        <w:rPr>
          <w:rFonts w:ascii="Arial" w:hAnsi="Arial" w:cs="Arial"/>
        </w:rPr>
        <w:t>.</w:t>
      </w:r>
    </w:p>
    <w:p w14:paraId="640664F0" w14:textId="5B262907" w:rsidR="001657E6" w:rsidRPr="00455524" w:rsidRDefault="001657E6" w:rsidP="00455524">
      <w:pPr>
        <w:numPr>
          <w:ilvl w:val="0"/>
          <w:numId w:val="23"/>
        </w:numPr>
        <w:tabs>
          <w:tab w:val="clear" w:pos="360"/>
        </w:tabs>
        <w:spacing w:after="0" w:line="259" w:lineRule="auto"/>
        <w:jc w:val="both"/>
        <w:rPr>
          <w:rFonts w:ascii="Arial" w:hAnsi="Arial" w:cs="Arial"/>
        </w:rPr>
      </w:pPr>
      <w:r w:rsidRPr="00455524">
        <w:rPr>
          <w:rFonts w:ascii="Arial" w:hAnsi="Arial" w:cs="Arial"/>
        </w:rPr>
        <w:lastRenderedPageBreak/>
        <w:t xml:space="preserve">W przypadku, gdy kary umowne nie pokrywają faktycznie poniesionych szkód, </w:t>
      </w:r>
      <w:r w:rsidR="00F947CC">
        <w:rPr>
          <w:rFonts w:ascii="Arial" w:hAnsi="Arial" w:cs="Arial"/>
        </w:rPr>
        <w:t>Zleceniodawca</w:t>
      </w:r>
      <w:r w:rsidRPr="00455524">
        <w:rPr>
          <w:rFonts w:ascii="Arial" w:hAnsi="Arial" w:cs="Arial"/>
        </w:rPr>
        <w:t xml:space="preserve"> </w:t>
      </w:r>
      <w:r w:rsidR="004841BB">
        <w:rPr>
          <w:rFonts w:ascii="Arial" w:hAnsi="Arial" w:cs="Arial"/>
        </w:rPr>
        <w:t xml:space="preserve">może </w:t>
      </w:r>
      <w:r w:rsidRPr="00455524">
        <w:rPr>
          <w:rFonts w:ascii="Arial" w:hAnsi="Arial" w:cs="Arial"/>
        </w:rPr>
        <w:t>dochodzić, na zasadach ogólnych, odszkodowania uzupełniającego.</w:t>
      </w:r>
    </w:p>
    <w:p w14:paraId="22F4B397" w14:textId="77777777" w:rsidR="001657E6" w:rsidRPr="006F5A01" w:rsidRDefault="001657E6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09A6D64" w14:textId="1FBCFBC7" w:rsidR="001657E6" w:rsidRDefault="001657E6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  <w:r w:rsidRPr="006F5A01">
        <w:rPr>
          <w:rFonts w:ascii="Arial" w:eastAsia="Times New Roman" w:hAnsi="Arial" w:cs="Arial"/>
          <w:b/>
          <w:lang w:eastAsia="pl-PL"/>
        </w:rPr>
        <w:t xml:space="preserve">§ </w:t>
      </w:r>
      <w:r w:rsidR="005F00A3">
        <w:rPr>
          <w:rFonts w:ascii="Arial" w:eastAsia="Times New Roman" w:hAnsi="Arial" w:cs="Arial"/>
          <w:b/>
          <w:lang w:eastAsia="pl-PL"/>
        </w:rPr>
        <w:t>8</w:t>
      </w:r>
    </w:p>
    <w:p w14:paraId="26FC581F" w14:textId="53BB18CE" w:rsidR="000639CB" w:rsidRDefault="00F947CC" w:rsidP="000639CB">
      <w:pPr>
        <w:pStyle w:val="Akapitzlist"/>
        <w:numPr>
          <w:ilvl w:val="0"/>
          <w:numId w:val="13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Zleceniobiorca</w:t>
      </w:r>
      <w:r w:rsidR="001A16DD">
        <w:rPr>
          <w:rFonts w:ascii="Arial" w:eastAsia="Times New Roman" w:hAnsi="Arial" w:cs="Arial"/>
          <w:lang w:eastAsia="pl-PL"/>
        </w:rPr>
        <w:t xml:space="preserve"> zobowiązuje się</w:t>
      </w:r>
      <w:r w:rsidR="001A16DD" w:rsidRPr="001A16DD">
        <w:rPr>
          <w:rFonts w:ascii="Arial" w:eastAsia="Times New Roman" w:hAnsi="Arial" w:cs="Arial"/>
          <w:lang w:eastAsia="pl-PL"/>
        </w:rPr>
        <w:t xml:space="preserve"> </w:t>
      </w:r>
      <w:r w:rsidR="001A16DD">
        <w:rPr>
          <w:rFonts w:ascii="Arial" w:eastAsia="Times New Roman" w:hAnsi="Arial" w:cs="Arial"/>
          <w:lang w:eastAsia="pl-PL"/>
        </w:rPr>
        <w:t xml:space="preserve">ujawnić i </w:t>
      </w:r>
      <w:r w:rsidR="001A16DD" w:rsidRPr="001A16DD">
        <w:rPr>
          <w:rFonts w:ascii="Arial" w:eastAsia="Times New Roman" w:hAnsi="Arial" w:cs="Arial"/>
          <w:lang w:eastAsia="pl-PL"/>
        </w:rPr>
        <w:t>udostępni</w:t>
      </w:r>
      <w:r w:rsidR="001A16DD">
        <w:rPr>
          <w:rFonts w:ascii="Arial" w:eastAsia="Times New Roman" w:hAnsi="Arial" w:cs="Arial"/>
          <w:lang w:eastAsia="pl-PL"/>
        </w:rPr>
        <w:t>ć</w:t>
      </w:r>
      <w:r w:rsidR="001A16DD" w:rsidRPr="001A16DD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Zleceniodawcy</w:t>
      </w:r>
      <w:r w:rsidR="00D134D8">
        <w:rPr>
          <w:rFonts w:ascii="Arial" w:eastAsia="Times New Roman" w:hAnsi="Arial" w:cs="Arial"/>
          <w:lang w:eastAsia="pl-PL"/>
        </w:rPr>
        <w:t xml:space="preserve"> </w:t>
      </w:r>
      <w:r w:rsidR="001A16DD" w:rsidRPr="001A16DD">
        <w:rPr>
          <w:rFonts w:ascii="Arial" w:eastAsia="Times New Roman" w:hAnsi="Arial" w:cs="Arial"/>
          <w:lang w:eastAsia="pl-PL"/>
        </w:rPr>
        <w:t xml:space="preserve">wszelkie </w:t>
      </w:r>
      <w:r w:rsidR="00D134D8">
        <w:rPr>
          <w:rFonts w:ascii="Arial" w:eastAsia="Times New Roman" w:hAnsi="Arial" w:cs="Arial"/>
          <w:lang w:eastAsia="pl-PL"/>
        </w:rPr>
        <w:t>utwory,</w:t>
      </w:r>
      <w:r w:rsidR="001A16DD" w:rsidRPr="001A16DD">
        <w:rPr>
          <w:rFonts w:ascii="Arial" w:eastAsia="Times New Roman" w:hAnsi="Arial" w:cs="Arial"/>
          <w:lang w:eastAsia="pl-PL"/>
        </w:rPr>
        <w:t xml:space="preserve"> wynalazki, programy komputerowe</w:t>
      </w:r>
      <w:r w:rsidR="00D134D8">
        <w:rPr>
          <w:rFonts w:ascii="Arial" w:eastAsia="Times New Roman" w:hAnsi="Arial" w:cs="Arial"/>
          <w:lang w:eastAsia="pl-PL"/>
        </w:rPr>
        <w:t xml:space="preserve"> </w:t>
      </w:r>
      <w:r w:rsidR="008B76F9">
        <w:rPr>
          <w:rFonts w:ascii="Arial" w:eastAsia="Times New Roman" w:hAnsi="Arial" w:cs="Arial"/>
          <w:lang w:eastAsia="pl-PL"/>
        </w:rPr>
        <w:t>oraz</w:t>
      </w:r>
      <w:r w:rsidR="00D134D8">
        <w:rPr>
          <w:rFonts w:ascii="Arial" w:eastAsia="Times New Roman" w:hAnsi="Arial" w:cs="Arial"/>
          <w:lang w:eastAsia="pl-PL"/>
        </w:rPr>
        <w:t xml:space="preserve"> inne elementy takie jak</w:t>
      </w:r>
      <w:r w:rsidR="001A16DD" w:rsidRPr="001A16DD">
        <w:rPr>
          <w:rFonts w:ascii="Arial" w:eastAsia="Times New Roman" w:hAnsi="Arial" w:cs="Arial"/>
          <w:lang w:eastAsia="pl-PL"/>
        </w:rPr>
        <w:t xml:space="preserve"> </w:t>
      </w:r>
      <w:r w:rsidR="00D134D8">
        <w:rPr>
          <w:rFonts w:ascii="Arial" w:eastAsia="Times New Roman" w:hAnsi="Arial" w:cs="Arial"/>
          <w:lang w:eastAsia="pl-PL"/>
        </w:rPr>
        <w:t xml:space="preserve">know-how (pomysły, </w:t>
      </w:r>
      <w:r w:rsidR="001A16DD" w:rsidRPr="001A16DD">
        <w:rPr>
          <w:rFonts w:ascii="Arial" w:eastAsia="Times New Roman" w:hAnsi="Arial" w:cs="Arial"/>
          <w:lang w:eastAsia="pl-PL"/>
        </w:rPr>
        <w:t xml:space="preserve">opracowania, </w:t>
      </w:r>
      <w:r w:rsidR="00D134D8">
        <w:rPr>
          <w:rFonts w:ascii="Arial" w:eastAsia="Times New Roman" w:hAnsi="Arial" w:cs="Arial"/>
          <w:lang w:eastAsia="pl-PL"/>
        </w:rPr>
        <w:t xml:space="preserve">procedury, </w:t>
      </w:r>
      <w:r w:rsidR="001A16DD" w:rsidRPr="001A16DD">
        <w:rPr>
          <w:rFonts w:ascii="Arial" w:eastAsia="Times New Roman" w:hAnsi="Arial" w:cs="Arial"/>
          <w:lang w:eastAsia="pl-PL"/>
        </w:rPr>
        <w:t>plany biznesowe</w:t>
      </w:r>
      <w:r w:rsidR="00D134D8">
        <w:rPr>
          <w:rFonts w:ascii="Arial" w:eastAsia="Times New Roman" w:hAnsi="Arial" w:cs="Arial"/>
          <w:lang w:eastAsia="pl-PL"/>
        </w:rPr>
        <w:t xml:space="preserve">) </w:t>
      </w:r>
      <w:r w:rsidR="001A16DD">
        <w:rPr>
          <w:rFonts w:ascii="Arial" w:eastAsia="Times New Roman" w:hAnsi="Arial" w:cs="Arial"/>
          <w:lang w:eastAsia="pl-PL"/>
        </w:rPr>
        <w:t>wy</w:t>
      </w:r>
      <w:r w:rsidR="001A16DD" w:rsidRPr="001A16DD">
        <w:rPr>
          <w:rFonts w:ascii="Arial" w:eastAsia="Times New Roman" w:hAnsi="Arial" w:cs="Arial"/>
          <w:lang w:eastAsia="pl-PL"/>
        </w:rPr>
        <w:t xml:space="preserve">tworzone </w:t>
      </w:r>
      <w:r w:rsidR="001A16DD">
        <w:rPr>
          <w:rFonts w:ascii="Arial" w:eastAsia="Times New Roman" w:hAnsi="Arial" w:cs="Arial"/>
          <w:lang w:eastAsia="pl-PL"/>
        </w:rPr>
        <w:t xml:space="preserve">w toku </w:t>
      </w:r>
      <w:r w:rsidR="008B76F9">
        <w:rPr>
          <w:rFonts w:ascii="Arial" w:eastAsia="Times New Roman" w:hAnsi="Arial" w:cs="Arial"/>
          <w:lang w:eastAsia="pl-PL"/>
        </w:rPr>
        <w:t xml:space="preserve">lub w związku z </w:t>
      </w:r>
      <w:r w:rsidR="001A16DD">
        <w:rPr>
          <w:rFonts w:ascii="Arial" w:eastAsia="Times New Roman" w:hAnsi="Arial" w:cs="Arial"/>
          <w:lang w:eastAsia="pl-PL"/>
        </w:rPr>
        <w:t>realizacj</w:t>
      </w:r>
      <w:r w:rsidR="008B76F9">
        <w:rPr>
          <w:rFonts w:ascii="Arial" w:eastAsia="Times New Roman" w:hAnsi="Arial" w:cs="Arial"/>
          <w:lang w:eastAsia="pl-PL"/>
        </w:rPr>
        <w:t>ą</w:t>
      </w:r>
      <w:r w:rsidR="001A16DD">
        <w:rPr>
          <w:rFonts w:ascii="Arial" w:eastAsia="Times New Roman" w:hAnsi="Arial" w:cs="Arial"/>
          <w:lang w:eastAsia="pl-PL"/>
        </w:rPr>
        <w:t xml:space="preserve"> przedmiotu Umowy</w:t>
      </w:r>
      <w:r w:rsidR="001A16DD" w:rsidRPr="001A16DD">
        <w:rPr>
          <w:rFonts w:ascii="Arial" w:eastAsia="Times New Roman" w:hAnsi="Arial" w:cs="Arial"/>
          <w:lang w:eastAsia="pl-PL"/>
        </w:rPr>
        <w:t xml:space="preserve">, bez względu na to </w:t>
      </w:r>
      <w:r w:rsidR="00ED667B">
        <w:rPr>
          <w:rFonts w:ascii="Arial" w:eastAsia="Times New Roman" w:hAnsi="Arial" w:cs="Arial"/>
          <w:lang w:eastAsia="pl-PL"/>
        </w:rPr>
        <w:t xml:space="preserve">czy są </w:t>
      </w:r>
      <w:r w:rsidR="00D134D8">
        <w:rPr>
          <w:rFonts w:ascii="Arial" w:eastAsia="Times New Roman" w:hAnsi="Arial" w:cs="Arial"/>
          <w:lang w:eastAsia="pl-PL"/>
        </w:rPr>
        <w:t xml:space="preserve">przedmiotem </w:t>
      </w:r>
      <w:r w:rsidR="001A16DD" w:rsidRPr="001A16DD">
        <w:rPr>
          <w:rFonts w:ascii="Arial" w:eastAsia="Times New Roman" w:hAnsi="Arial" w:cs="Arial"/>
          <w:lang w:eastAsia="pl-PL"/>
        </w:rPr>
        <w:t>praw własności intelektualnej.</w:t>
      </w:r>
    </w:p>
    <w:p w14:paraId="1296199F" w14:textId="5BDAB762" w:rsidR="00DA2E68" w:rsidRPr="0026275C" w:rsidRDefault="000639CB" w:rsidP="000639CB">
      <w:pPr>
        <w:pStyle w:val="Akapitzlist"/>
        <w:numPr>
          <w:ilvl w:val="0"/>
          <w:numId w:val="13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Zleceniodawca </w:t>
      </w:r>
      <w:r w:rsidR="00DA2E68" w:rsidRPr="0026275C">
        <w:rPr>
          <w:rFonts w:ascii="Arial" w:eastAsia="Times New Roman" w:hAnsi="Arial" w:cs="Arial"/>
          <w:lang w:eastAsia="pl-PL"/>
        </w:rPr>
        <w:t xml:space="preserve">przekaże </w:t>
      </w:r>
      <w:r>
        <w:rPr>
          <w:rFonts w:ascii="Arial" w:eastAsia="Times New Roman" w:hAnsi="Arial" w:cs="Arial"/>
          <w:lang w:eastAsia="pl-PL"/>
        </w:rPr>
        <w:t xml:space="preserve">Zleceniodawcy </w:t>
      </w:r>
      <w:r w:rsidR="00DA2E68" w:rsidRPr="0026275C">
        <w:rPr>
          <w:rFonts w:ascii="Arial" w:eastAsia="Times New Roman" w:hAnsi="Arial" w:cs="Arial"/>
          <w:lang w:eastAsia="pl-PL"/>
        </w:rPr>
        <w:t xml:space="preserve">kody źródłowe oraz </w:t>
      </w:r>
      <w:r>
        <w:rPr>
          <w:rFonts w:ascii="Arial" w:eastAsia="Times New Roman" w:hAnsi="Arial" w:cs="Arial"/>
          <w:lang w:eastAsia="pl-PL"/>
        </w:rPr>
        <w:t>d</w:t>
      </w:r>
      <w:r w:rsidR="00DA2E68" w:rsidRPr="0026275C">
        <w:rPr>
          <w:rFonts w:ascii="Arial" w:eastAsia="Times New Roman" w:hAnsi="Arial" w:cs="Arial"/>
          <w:lang w:eastAsia="pl-PL"/>
        </w:rPr>
        <w:t xml:space="preserve">okumentację </w:t>
      </w:r>
      <w:r>
        <w:rPr>
          <w:rFonts w:ascii="Arial" w:eastAsia="Times New Roman" w:hAnsi="Arial" w:cs="Arial"/>
          <w:lang w:eastAsia="pl-PL"/>
        </w:rPr>
        <w:t xml:space="preserve">wytworzonego oprogramowania, </w:t>
      </w:r>
      <w:r w:rsidR="00DA2E68" w:rsidRPr="0026275C">
        <w:rPr>
          <w:rFonts w:ascii="Arial" w:eastAsia="Times New Roman" w:hAnsi="Arial" w:cs="Arial"/>
          <w:lang w:eastAsia="pl-PL"/>
        </w:rPr>
        <w:t xml:space="preserve">w tym niezbędną do wprowadzania modyfikacji, </w:t>
      </w:r>
      <w:r>
        <w:rPr>
          <w:rFonts w:ascii="Arial" w:eastAsia="Times New Roman" w:hAnsi="Arial" w:cs="Arial"/>
          <w:lang w:eastAsia="pl-PL"/>
        </w:rPr>
        <w:t xml:space="preserve">nie później niż w dniu spisania protokołu miesięcznego odbioru dotyczącego </w:t>
      </w:r>
      <w:r w:rsidR="00035E88">
        <w:rPr>
          <w:rFonts w:ascii="Arial" w:eastAsia="Times New Roman" w:hAnsi="Arial" w:cs="Arial"/>
          <w:lang w:eastAsia="pl-PL"/>
        </w:rPr>
        <w:t xml:space="preserve">danego </w:t>
      </w:r>
      <w:r>
        <w:rPr>
          <w:rFonts w:ascii="Arial" w:eastAsia="Times New Roman" w:hAnsi="Arial" w:cs="Arial"/>
          <w:lang w:eastAsia="pl-PL"/>
        </w:rPr>
        <w:t>miesiąca kalendarzowego</w:t>
      </w:r>
      <w:r w:rsidR="00035E88">
        <w:rPr>
          <w:rFonts w:ascii="Arial" w:eastAsia="Times New Roman" w:hAnsi="Arial" w:cs="Arial"/>
          <w:lang w:eastAsia="pl-PL"/>
        </w:rPr>
        <w:t>.</w:t>
      </w:r>
    </w:p>
    <w:p w14:paraId="5CCAD2F9" w14:textId="768FFDCE" w:rsidR="00C97B49" w:rsidRPr="00FF26C5" w:rsidRDefault="00C97B49" w:rsidP="00FF26C5">
      <w:pPr>
        <w:pStyle w:val="Akapitzlist"/>
        <w:numPr>
          <w:ilvl w:val="0"/>
          <w:numId w:val="13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F26C5">
        <w:rPr>
          <w:rFonts w:ascii="Arial" w:eastAsia="Times New Roman" w:hAnsi="Arial" w:cs="Arial"/>
          <w:lang w:eastAsia="pl-PL"/>
        </w:rPr>
        <w:t xml:space="preserve">W przypadku, w którym </w:t>
      </w:r>
      <w:r w:rsidR="00A259E4">
        <w:rPr>
          <w:rFonts w:ascii="Arial" w:eastAsia="Times New Roman" w:hAnsi="Arial" w:cs="Arial"/>
          <w:lang w:eastAsia="pl-PL"/>
        </w:rPr>
        <w:t>Zleceniobiorca</w:t>
      </w:r>
      <w:r w:rsidRPr="00FF26C5">
        <w:rPr>
          <w:rFonts w:ascii="Arial" w:eastAsia="Times New Roman" w:hAnsi="Arial" w:cs="Arial"/>
          <w:lang w:eastAsia="pl-PL"/>
        </w:rPr>
        <w:t xml:space="preserve"> dostarczy lub stworzy jakiekolwiek utwory w rozumieniu Ustawy z dnia 4 lutego 1994 r. o prawie autorskim i prawach pokrewnych, </w:t>
      </w:r>
      <w:r w:rsidR="00035E88" w:rsidRPr="00FF26C5">
        <w:rPr>
          <w:rFonts w:ascii="Arial" w:eastAsia="Times New Roman" w:hAnsi="Arial" w:cs="Arial"/>
          <w:lang w:eastAsia="pl-PL"/>
        </w:rPr>
        <w:t xml:space="preserve">w szczególności </w:t>
      </w:r>
      <w:r w:rsidR="00035E88">
        <w:rPr>
          <w:rFonts w:ascii="Arial" w:eastAsia="Times New Roman" w:hAnsi="Arial" w:cs="Arial"/>
          <w:lang w:eastAsia="pl-PL"/>
        </w:rPr>
        <w:t>dokumentację</w:t>
      </w:r>
      <w:r w:rsidR="00035E88" w:rsidRPr="00FF26C5">
        <w:rPr>
          <w:rFonts w:ascii="Arial" w:eastAsia="Times New Roman" w:hAnsi="Arial" w:cs="Arial"/>
          <w:lang w:eastAsia="pl-PL"/>
        </w:rPr>
        <w:t xml:space="preserve"> lub </w:t>
      </w:r>
      <w:r w:rsidR="00035E88">
        <w:rPr>
          <w:rFonts w:ascii="Arial" w:eastAsia="Times New Roman" w:hAnsi="Arial" w:cs="Arial"/>
          <w:lang w:eastAsia="pl-PL"/>
        </w:rPr>
        <w:t xml:space="preserve">jej </w:t>
      </w:r>
      <w:r w:rsidR="00035E88" w:rsidRPr="00FF26C5">
        <w:rPr>
          <w:rFonts w:ascii="Arial" w:eastAsia="Times New Roman" w:hAnsi="Arial" w:cs="Arial"/>
          <w:lang w:eastAsia="pl-PL"/>
        </w:rPr>
        <w:t>uaktualnienia</w:t>
      </w:r>
      <w:r w:rsidR="00035E88">
        <w:rPr>
          <w:rFonts w:ascii="Arial" w:eastAsia="Times New Roman" w:hAnsi="Arial" w:cs="Arial"/>
          <w:lang w:eastAsia="pl-PL"/>
        </w:rPr>
        <w:t xml:space="preserve">, </w:t>
      </w:r>
      <w:r w:rsidR="00A259E4">
        <w:rPr>
          <w:rFonts w:ascii="Arial" w:eastAsia="Times New Roman" w:hAnsi="Arial" w:cs="Arial"/>
          <w:lang w:eastAsia="pl-PL"/>
        </w:rPr>
        <w:t>Zleceniobiorca</w:t>
      </w:r>
      <w:r w:rsidR="00A259E4" w:rsidRPr="004C37C0">
        <w:rPr>
          <w:rFonts w:ascii="Arial" w:eastAsia="Times New Roman" w:hAnsi="Arial" w:cs="Arial"/>
          <w:lang w:eastAsia="pl-PL"/>
        </w:rPr>
        <w:t xml:space="preserve"> </w:t>
      </w:r>
      <w:r w:rsidRPr="00FF26C5">
        <w:rPr>
          <w:rFonts w:ascii="Arial" w:eastAsia="Times New Roman" w:hAnsi="Arial" w:cs="Arial"/>
          <w:lang w:eastAsia="pl-PL"/>
        </w:rPr>
        <w:t xml:space="preserve">zobowiązuje się przenieść na </w:t>
      </w:r>
      <w:r w:rsidR="00A259E4">
        <w:rPr>
          <w:rFonts w:ascii="Arial" w:eastAsia="Times New Roman" w:hAnsi="Arial" w:cs="Arial"/>
          <w:lang w:eastAsia="pl-PL"/>
        </w:rPr>
        <w:t>Zleceniodawcę</w:t>
      </w:r>
      <w:r w:rsidRPr="00FF26C5">
        <w:rPr>
          <w:rFonts w:ascii="Arial" w:eastAsia="Times New Roman" w:hAnsi="Arial" w:cs="Arial"/>
          <w:lang w:eastAsia="pl-PL"/>
        </w:rPr>
        <w:t xml:space="preserve"> autorskie prawa majątkowe do takich utworów, jak również poszczególnych ich elementów, na polach eksploatacji, o których mowa w art. 50 ww. ustawy, </w:t>
      </w:r>
      <w:r w:rsidR="00A259E4" w:rsidRPr="004C37C0">
        <w:rPr>
          <w:rFonts w:ascii="Arial" w:eastAsia="Times New Roman" w:hAnsi="Arial" w:cs="Arial"/>
          <w:lang w:eastAsia="pl-PL"/>
        </w:rPr>
        <w:t>w tym</w:t>
      </w:r>
      <w:r w:rsidRPr="00FF26C5">
        <w:rPr>
          <w:rFonts w:ascii="Arial" w:eastAsia="Times New Roman" w:hAnsi="Arial" w:cs="Arial"/>
          <w:lang w:eastAsia="pl-PL"/>
        </w:rPr>
        <w:t>:</w:t>
      </w:r>
    </w:p>
    <w:p w14:paraId="6C0C8B99" w14:textId="2B3FA618" w:rsidR="00C97B49" w:rsidRPr="00FF26C5" w:rsidRDefault="00C97B49" w:rsidP="00FF26C5">
      <w:pPr>
        <w:pStyle w:val="Akapitzlist"/>
        <w:numPr>
          <w:ilvl w:val="2"/>
          <w:numId w:val="13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F26C5">
        <w:rPr>
          <w:rFonts w:ascii="Arial" w:eastAsia="Times New Roman" w:hAnsi="Arial" w:cs="Arial"/>
          <w:lang w:eastAsia="pl-PL"/>
        </w:rPr>
        <w:t xml:space="preserve">trwałe lub czasowe zwielokrotnianie utworów w całości lub w części, jakimikolwiek środkami i w jakiejkolwiek formie, w tym także utrwalanie i zwielokrotnianie utworów dowolną techniką, w tym techniką zapisu magnetycznego lub techniką cyfrową, taką jak zapis na płycie CD, DVD, Blu-ray, urządzeniu z pamięcią </w:t>
      </w:r>
      <w:proofErr w:type="spellStart"/>
      <w:r w:rsidRPr="00FF26C5">
        <w:rPr>
          <w:rFonts w:ascii="Arial" w:eastAsia="Times New Roman" w:hAnsi="Arial" w:cs="Arial"/>
          <w:lang w:eastAsia="pl-PL"/>
        </w:rPr>
        <w:t>flash</w:t>
      </w:r>
      <w:proofErr w:type="spellEnd"/>
      <w:r w:rsidRPr="00FF26C5">
        <w:rPr>
          <w:rFonts w:ascii="Arial" w:eastAsia="Times New Roman" w:hAnsi="Arial" w:cs="Arial"/>
          <w:lang w:eastAsia="pl-PL"/>
        </w:rPr>
        <w:t xml:space="preserve"> lub jakimkolwiek innym nośniku pamięci</w:t>
      </w:r>
      <w:r w:rsidR="00B37B22">
        <w:rPr>
          <w:rFonts w:ascii="Arial" w:eastAsia="Times New Roman" w:hAnsi="Arial" w:cs="Arial"/>
          <w:lang w:eastAsia="pl-PL"/>
        </w:rPr>
        <w:t>,</w:t>
      </w:r>
    </w:p>
    <w:p w14:paraId="38545110" w14:textId="77777777" w:rsidR="00C97B49" w:rsidRPr="00FF26C5" w:rsidRDefault="00C97B49" w:rsidP="00FF26C5">
      <w:pPr>
        <w:pStyle w:val="Akapitzlist"/>
        <w:numPr>
          <w:ilvl w:val="2"/>
          <w:numId w:val="13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F26C5">
        <w:rPr>
          <w:rFonts w:ascii="Arial" w:eastAsia="Times New Roman" w:hAnsi="Arial" w:cs="Arial"/>
          <w:lang w:eastAsia="pl-PL"/>
        </w:rPr>
        <w:t>obrót utworami, w tym wprowadzanie do obrotu, użyczanie lub najem utworów, a także rozpowszechnianie utworów w inny sposób, w tym ich publiczne wykonywanie, wystawianie, wyświetlanie, odtwarzanie, a także publiczne udostępnianie w taki sposób, aby każdy mógł mieć do nich dostęp w miejscu i w czasie przez siebie wybranym.</w:t>
      </w:r>
    </w:p>
    <w:p w14:paraId="15B69C9F" w14:textId="781BDA9F" w:rsidR="00C97B49" w:rsidRPr="00FF26C5" w:rsidRDefault="00C97B49" w:rsidP="00FF26C5">
      <w:pPr>
        <w:pStyle w:val="Akapitzlist"/>
        <w:numPr>
          <w:ilvl w:val="0"/>
          <w:numId w:val="13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F26C5">
        <w:rPr>
          <w:rFonts w:ascii="Arial" w:eastAsia="Times New Roman" w:hAnsi="Arial" w:cs="Arial"/>
          <w:lang w:eastAsia="pl-PL"/>
        </w:rPr>
        <w:t xml:space="preserve">W przypadku, w którym </w:t>
      </w:r>
      <w:r w:rsidR="00A259E4">
        <w:rPr>
          <w:rFonts w:ascii="Arial" w:eastAsia="Times New Roman" w:hAnsi="Arial" w:cs="Arial"/>
          <w:lang w:eastAsia="pl-PL"/>
        </w:rPr>
        <w:t>Zleceniobiorca</w:t>
      </w:r>
      <w:r w:rsidRPr="00FF26C5">
        <w:rPr>
          <w:rFonts w:ascii="Arial" w:eastAsia="Times New Roman" w:hAnsi="Arial" w:cs="Arial"/>
          <w:lang w:eastAsia="pl-PL"/>
        </w:rPr>
        <w:t xml:space="preserve"> dostarczy lub stworzy jakiekolwiek programy komputerowe w rozumieniu Ustawy z dnia 4 lutego 1994 r. o prawie autorskim i prawach pokrewnych, w szczególności oprogramowanie lub jego uaktualnienia, </w:t>
      </w:r>
      <w:r w:rsidR="00A259E4">
        <w:rPr>
          <w:rFonts w:ascii="Arial" w:eastAsia="Times New Roman" w:hAnsi="Arial" w:cs="Arial"/>
          <w:lang w:eastAsia="pl-PL"/>
        </w:rPr>
        <w:t>Zleceniobiorca</w:t>
      </w:r>
      <w:r w:rsidRPr="00FF26C5">
        <w:rPr>
          <w:rFonts w:ascii="Arial" w:eastAsia="Times New Roman" w:hAnsi="Arial" w:cs="Arial"/>
          <w:lang w:eastAsia="pl-PL"/>
        </w:rPr>
        <w:t xml:space="preserve"> zobowiązuje się przenieść na </w:t>
      </w:r>
      <w:r w:rsidR="00A259E4">
        <w:rPr>
          <w:rFonts w:ascii="Arial" w:eastAsia="Times New Roman" w:hAnsi="Arial" w:cs="Arial"/>
          <w:lang w:eastAsia="pl-PL"/>
        </w:rPr>
        <w:t>Zleceniodawcę</w:t>
      </w:r>
      <w:r w:rsidRPr="00FF26C5">
        <w:rPr>
          <w:rFonts w:ascii="Arial" w:eastAsia="Times New Roman" w:hAnsi="Arial" w:cs="Arial"/>
          <w:lang w:eastAsia="pl-PL"/>
        </w:rPr>
        <w:t xml:space="preserve"> autorskie prawa majątkowe do takich programów komputerowych, jak również poszczególnych ich fragmentów, na polach eksploatacji, o których mowa w art. 74 ust. 4 ww. ustawy, w tym:</w:t>
      </w:r>
    </w:p>
    <w:p w14:paraId="19A33005" w14:textId="43D3A8CE" w:rsidR="00C97B49" w:rsidRPr="00FF26C5" w:rsidRDefault="00C97B49" w:rsidP="00FF26C5">
      <w:pPr>
        <w:pStyle w:val="Akapitzlist"/>
        <w:numPr>
          <w:ilvl w:val="2"/>
          <w:numId w:val="13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F26C5">
        <w:rPr>
          <w:rFonts w:ascii="Arial" w:eastAsia="Times New Roman" w:hAnsi="Arial" w:cs="Arial"/>
          <w:lang w:eastAsia="pl-PL"/>
        </w:rPr>
        <w:t xml:space="preserve">trwałe lub czasowe zwielokrotnianie programu komputerowego w całości lub w części jakimikolwiek środkami i w jakiejkolwiek formie, w tym zwielokrotnianie programu komputerowego dokonywane podczas wprowadzania, wyświetlania, stosowania, przekazywania lub przechowywania programu komputerowego, w tym także utrwalanie i zwielokrotnianie programu komputerowego dowolną techniką, w tym techniką zapisu magnetycznego lub techniką cyfrową, taką jak zapis na płycie CD, DVD, Blu-ray, urządzeniu z pamięcią </w:t>
      </w:r>
      <w:proofErr w:type="spellStart"/>
      <w:r w:rsidRPr="00FF26C5">
        <w:rPr>
          <w:rFonts w:ascii="Arial" w:eastAsia="Times New Roman" w:hAnsi="Arial" w:cs="Arial"/>
          <w:lang w:eastAsia="pl-PL"/>
        </w:rPr>
        <w:t>flash</w:t>
      </w:r>
      <w:proofErr w:type="spellEnd"/>
      <w:r w:rsidRPr="00FF26C5">
        <w:rPr>
          <w:rFonts w:ascii="Arial" w:eastAsia="Times New Roman" w:hAnsi="Arial" w:cs="Arial"/>
          <w:lang w:eastAsia="pl-PL"/>
        </w:rPr>
        <w:t xml:space="preserve"> lub jakimkolwiek innym nośniku pamięci</w:t>
      </w:r>
      <w:r w:rsidR="00B37B22">
        <w:rPr>
          <w:rFonts w:ascii="Arial" w:eastAsia="Times New Roman" w:hAnsi="Arial" w:cs="Arial"/>
          <w:lang w:eastAsia="pl-PL"/>
        </w:rPr>
        <w:t>,</w:t>
      </w:r>
    </w:p>
    <w:p w14:paraId="2475E265" w14:textId="29FFC89E" w:rsidR="00C97B49" w:rsidRPr="00FF26C5" w:rsidRDefault="00C97B49" w:rsidP="00FF26C5">
      <w:pPr>
        <w:pStyle w:val="Akapitzlist"/>
        <w:numPr>
          <w:ilvl w:val="2"/>
          <w:numId w:val="13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F26C5">
        <w:rPr>
          <w:rFonts w:ascii="Arial" w:eastAsia="Times New Roman" w:hAnsi="Arial" w:cs="Arial"/>
          <w:lang w:eastAsia="pl-PL"/>
        </w:rPr>
        <w:t>tłumaczenie, przystosowywanie, zmiany układu lub wprowadzanie jakichkolwiek innych zmian w programie komputerowym</w:t>
      </w:r>
      <w:r w:rsidR="00B37B22">
        <w:rPr>
          <w:rFonts w:ascii="Arial" w:eastAsia="Times New Roman" w:hAnsi="Arial" w:cs="Arial"/>
          <w:lang w:eastAsia="pl-PL"/>
        </w:rPr>
        <w:t>,</w:t>
      </w:r>
    </w:p>
    <w:p w14:paraId="597B0778" w14:textId="77777777" w:rsidR="00C97B49" w:rsidRPr="00FF26C5" w:rsidRDefault="00C97B49" w:rsidP="00FF26C5">
      <w:pPr>
        <w:pStyle w:val="Akapitzlist"/>
        <w:numPr>
          <w:ilvl w:val="2"/>
          <w:numId w:val="13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F26C5">
        <w:rPr>
          <w:rFonts w:ascii="Arial" w:eastAsia="Times New Roman" w:hAnsi="Arial" w:cs="Arial"/>
          <w:lang w:eastAsia="pl-PL"/>
        </w:rPr>
        <w:t>obrót programem komputerowym, w tym wprowadzanie do obrotu, użyczanie lub najem programu komputerowego, a także rozpowszechnianie programu komputerowego w inny sposób, w tym jego publiczne wykonywanie, wystawianie, wyświetlanie, odtwarzanie, a także publiczne udostępnianie w taki sposób, aby każdy mógł mieć do niego dostęp w miejscu i w czasie przez siebie wybranym.</w:t>
      </w:r>
    </w:p>
    <w:p w14:paraId="5FDA6B12" w14:textId="204CAB7E" w:rsidR="00C97B49" w:rsidRPr="00FF26C5" w:rsidRDefault="00C97B49" w:rsidP="00FF26C5">
      <w:pPr>
        <w:pStyle w:val="Akapitzlist"/>
        <w:numPr>
          <w:ilvl w:val="0"/>
          <w:numId w:val="13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F26C5">
        <w:rPr>
          <w:rFonts w:ascii="Arial" w:eastAsia="Times New Roman" w:hAnsi="Arial" w:cs="Arial"/>
          <w:lang w:eastAsia="pl-PL"/>
        </w:rPr>
        <w:t xml:space="preserve">Dla uniknięcia wątpliwości Strony potwierdzają, że </w:t>
      </w:r>
      <w:r w:rsidR="00A259E4">
        <w:rPr>
          <w:rFonts w:ascii="Arial" w:eastAsia="Times New Roman" w:hAnsi="Arial" w:cs="Arial"/>
          <w:lang w:eastAsia="pl-PL"/>
        </w:rPr>
        <w:t>Zleceniodawca</w:t>
      </w:r>
      <w:r w:rsidRPr="00FF26C5">
        <w:rPr>
          <w:rFonts w:ascii="Arial" w:eastAsia="Times New Roman" w:hAnsi="Arial" w:cs="Arial"/>
          <w:lang w:eastAsia="pl-PL"/>
        </w:rPr>
        <w:t xml:space="preserve"> ma prawo do dowolnej modyfikacji takich utworów. </w:t>
      </w:r>
      <w:r w:rsidR="00A259E4">
        <w:rPr>
          <w:rFonts w:ascii="Arial" w:eastAsia="Times New Roman" w:hAnsi="Arial" w:cs="Arial"/>
          <w:lang w:eastAsia="pl-PL"/>
        </w:rPr>
        <w:t>Zleceniobiorca</w:t>
      </w:r>
      <w:r w:rsidRPr="00FF26C5">
        <w:rPr>
          <w:rFonts w:ascii="Arial" w:eastAsia="Times New Roman" w:hAnsi="Arial" w:cs="Arial"/>
          <w:lang w:eastAsia="pl-PL"/>
        </w:rPr>
        <w:t xml:space="preserve"> zobowiązuje się przenieść na </w:t>
      </w:r>
      <w:r w:rsidR="00A259E4">
        <w:rPr>
          <w:rFonts w:ascii="Arial" w:eastAsia="Times New Roman" w:hAnsi="Arial" w:cs="Arial"/>
          <w:lang w:eastAsia="pl-PL"/>
        </w:rPr>
        <w:t>Zleceniodawcę</w:t>
      </w:r>
      <w:r w:rsidRPr="00FF26C5">
        <w:rPr>
          <w:rFonts w:ascii="Arial" w:eastAsia="Times New Roman" w:hAnsi="Arial" w:cs="Arial"/>
          <w:lang w:eastAsia="pl-PL"/>
        </w:rPr>
        <w:t>:</w:t>
      </w:r>
    </w:p>
    <w:p w14:paraId="594A81A1" w14:textId="54C030CF" w:rsidR="00C97B49" w:rsidRPr="00FF26C5" w:rsidRDefault="00C97B49" w:rsidP="00FF26C5">
      <w:pPr>
        <w:pStyle w:val="Akapitzlist"/>
        <w:numPr>
          <w:ilvl w:val="2"/>
          <w:numId w:val="13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F26C5">
        <w:rPr>
          <w:rFonts w:ascii="Arial" w:eastAsia="Times New Roman" w:hAnsi="Arial" w:cs="Arial"/>
          <w:lang w:eastAsia="pl-PL"/>
        </w:rPr>
        <w:t xml:space="preserve">prawo zezwalania na wykonywanie zależnych praw autorskich do wszelkich opracowań utworów (lub ich poszczególnych elementów), tj. prawo zezwalania na </w:t>
      </w:r>
      <w:r w:rsidRPr="00FF26C5">
        <w:rPr>
          <w:rFonts w:ascii="Arial" w:eastAsia="Times New Roman" w:hAnsi="Arial" w:cs="Arial"/>
          <w:lang w:eastAsia="pl-PL"/>
        </w:rPr>
        <w:lastRenderedPageBreak/>
        <w:t>rozporządzanie i korzystanie z takich opracowań na polach eksploatacji wskazanych powyżej</w:t>
      </w:r>
      <w:r w:rsidR="00B37B22">
        <w:rPr>
          <w:rFonts w:ascii="Arial" w:eastAsia="Times New Roman" w:hAnsi="Arial" w:cs="Arial"/>
          <w:lang w:eastAsia="pl-PL"/>
        </w:rPr>
        <w:t>,</w:t>
      </w:r>
    </w:p>
    <w:p w14:paraId="1A5BF381" w14:textId="4BB37DDD" w:rsidR="00C97B49" w:rsidRPr="00FF26C5" w:rsidRDefault="00C97B49" w:rsidP="00FF26C5">
      <w:pPr>
        <w:pStyle w:val="Akapitzlist"/>
        <w:numPr>
          <w:ilvl w:val="2"/>
          <w:numId w:val="13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F26C5">
        <w:rPr>
          <w:rFonts w:ascii="Arial" w:eastAsia="Times New Roman" w:hAnsi="Arial" w:cs="Arial"/>
          <w:lang w:eastAsia="pl-PL"/>
        </w:rPr>
        <w:t xml:space="preserve">własność wydanych </w:t>
      </w:r>
      <w:r w:rsidR="00424B99">
        <w:rPr>
          <w:rFonts w:ascii="Arial" w:eastAsia="Times New Roman" w:hAnsi="Arial" w:cs="Arial"/>
          <w:lang w:eastAsia="pl-PL"/>
        </w:rPr>
        <w:t>Zleceniodawcy</w:t>
      </w:r>
      <w:r w:rsidRPr="00FF26C5">
        <w:rPr>
          <w:rFonts w:ascii="Arial" w:eastAsia="Times New Roman" w:hAnsi="Arial" w:cs="Arial"/>
          <w:lang w:eastAsia="pl-PL"/>
        </w:rPr>
        <w:t xml:space="preserve"> nośników, na których zostały utrwalone utwory (lub ich poszczególne elementy) w celu ich przekazania </w:t>
      </w:r>
      <w:r w:rsidR="00A259E4">
        <w:rPr>
          <w:rFonts w:ascii="Arial" w:eastAsia="Times New Roman" w:hAnsi="Arial" w:cs="Arial"/>
          <w:lang w:eastAsia="pl-PL"/>
        </w:rPr>
        <w:t>Zleceniodawcy</w:t>
      </w:r>
      <w:r w:rsidRPr="00FF26C5">
        <w:rPr>
          <w:rFonts w:ascii="Arial" w:eastAsia="Times New Roman" w:hAnsi="Arial" w:cs="Arial"/>
          <w:lang w:eastAsia="pl-PL"/>
        </w:rPr>
        <w:t xml:space="preserve">, z chwilą wydania tych nośników </w:t>
      </w:r>
      <w:r w:rsidR="00A259E4">
        <w:rPr>
          <w:rFonts w:ascii="Arial" w:eastAsia="Times New Roman" w:hAnsi="Arial" w:cs="Arial"/>
          <w:lang w:eastAsia="pl-PL"/>
        </w:rPr>
        <w:t>Zleceniodawcy</w:t>
      </w:r>
      <w:r w:rsidRPr="00FF26C5">
        <w:rPr>
          <w:rFonts w:ascii="Arial" w:eastAsia="Times New Roman" w:hAnsi="Arial" w:cs="Arial"/>
          <w:lang w:eastAsia="pl-PL"/>
        </w:rPr>
        <w:t>.</w:t>
      </w:r>
    </w:p>
    <w:p w14:paraId="5499528F" w14:textId="3FF057C2" w:rsidR="00C97B49" w:rsidRPr="00FF26C5" w:rsidRDefault="00C97B49" w:rsidP="00FF26C5">
      <w:pPr>
        <w:pStyle w:val="Akapitzlist"/>
        <w:numPr>
          <w:ilvl w:val="0"/>
          <w:numId w:val="13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F26C5">
        <w:rPr>
          <w:rFonts w:ascii="Arial" w:eastAsia="Times New Roman" w:hAnsi="Arial" w:cs="Arial"/>
          <w:lang w:eastAsia="pl-PL"/>
        </w:rPr>
        <w:t xml:space="preserve">Przeniesienie praw, o którym mowa powyżej, nastąpi z chwilą przekazania </w:t>
      </w:r>
      <w:r w:rsidR="00424B99">
        <w:rPr>
          <w:rFonts w:ascii="Arial" w:eastAsia="Times New Roman" w:hAnsi="Arial" w:cs="Arial"/>
          <w:lang w:eastAsia="pl-PL"/>
        </w:rPr>
        <w:t>Zleceniodawcy</w:t>
      </w:r>
      <w:r w:rsidR="00424B99" w:rsidRPr="00FF26C5">
        <w:rPr>
          <w:rFonts w:ascii="Arial" w:eastAsia="Times New Roman" w:hAnsi="Arial" w:cs="Arial"/>
          <w:lang w:eastAsia="pl-PL"/>
        </w:rPr>
        <w:t xml:space="preserve"> </w:t>
      </w:r>
      <w:r w:rsidRPr="00FF26C5">
        <w:rPr>
          <w:rFonts w:ascii="Arial" w:eastAsia="Times New Roman" w:hAnsi="Arial" w:cs="Arial"/>
          <w:lang w:eastAsia="pl-PL"/>
        </w:rPr>
        <w:t>danego utworu/programu komputerowego. Wynagrodzenie z tego tytułu zawiera się w wynagrodzeniu za realizację Umowy.</w:t>
      </w:r>
    </w:p>
    <w:p w14:paraId="190128B8" w14:textId="02638A77" w:rsidR="00C97B49" w:rsidRPr="00FF26C5" w:rsidRDefault="00424B99" w:rsidP="00FF26C5">
      <w:pPr>
        <w:pStyle w:val="Akapitzlist"/>
        <w:numPr>
          <w:ilvl w:val="0"/>
          <w:numId w:val="13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Zleceniobiorca</w:t>
      </w:r>
      <w:r w:rsidR="00C97B49" w:rsidRPr="00FF26C5">
        <w:rPr>
          <w:rFonts w:ascii="Arial" w:eastAsia="Times New Roman" w:hAnsi="Arial" w:cs="Arial"/>
          <w:lang w:eastAsia="pl-PL"/>
        </w:rPr>
        <w:t xml:space="preserve"> zobowiązuje się do niewykonywania praw osobistych do ww. utworów/programów komputerowych, jak również zobowiązuje się, iż osoby uprawnione z tytułu osobistych praw do ww. utworów/programów komputerowych (lub ich poszczególnych elementów), nie będą wykonywać tych praw, w tym w szczególności prawa do:</w:t>
      </w:r>
    </w:p>
    <w:p w14:paraId="5C83DC7B" w14:textId="77777777" w:rsidR="00C97B49" w:rsidRPr="00FF26C5" w:rsidRDefault="00C97B49" w:rsidP="00FF26C5">
      <w:pPr>
        <w:pStyle w:val="Akapitzlist"/>
        <w:numPr>
          <w:ilvl w:val="2"/>
          <w:numId w:val="13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F26C5">
        <w:rPr>
          <w:rFonts w:ascii="Arial" w:eastAsia="Times New Roman" w:hAnsi="Arial" w:cs="Arial"/>
          <w:lang w:eastAsia="pl-PL"/>
        </w:rPr>
        <w:t>decydowania o pierwszym publicznym udostępnieniu,</w:t>
      </w:r>
    </w:p>
    <w:p w14:paraId="49AE3905" w14:textId="1208996A" w:rsidR="00C97B49" w:rsidRPr="00FF26C5" w:rsidRDefault="00C97B49" w:rsidP="00FF26C5">
      <w:pPr>
        <w:pStyle w:val="Akapitzlist"/>
        <w:numPr>
          <w:ilvl w:val="2"/>
          <w:numId w:val="13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F26C5">
        <w:rPr>
          <w:rFonts w:ascii="Arial" w:eastAsia="Times New Roman" w:hAnsi="Arial" w:cs="Arial"/>
          <w:lang w:eastAsia="pl-PL"/>
        </w:rPr>
        <w:t>decydowania o wycofania z obrotu</w:t>
      </w:r>
      <w:r w:rsidR="00726443">
        <w:rPr>
          <w:rFonts w:ascii="Arial" w:eastAsia="Times New Roman" w:hAnsi="Arial" w:cs="Arial"/>
          <w:lang w:eastAsia="pl-PL"/>
        </w:rPr>
        <w:t>,</w:t>
      </w:r>
    </w:p>
    <w:p w14:paraId="3BCE4298" w14:textId="77777777" w:rsidR="00C97B49" w:rsidRPr="00FF26C5" w:rsidRDefault="00C97B49" w:rsidP="00FF26C5">
      <w:pPr>
        <w:pStyle w:val="Akapitzlist"/>
        <w:numPr>
          <w:ilvl w:val="2"/>
          <w:numId w:val="13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F26C5">
        <w:rPr>
          <w:rFonts w:ascii="Arial" w:eastAsia="Times New Roman" w:hAnsi="Arial" w:cs="Arial"/>
          <w:lang w:eastAsia="pl-PL"/>
        </w:rPr>
        <w:t>do nadzoru autorskiego,</w:t>
      </w:r>
    </w:p>
    <w:p w14:paraId="72DD8986" w14:textId="77777777" w:rsidR="00C97B49" w:rsidRPr="00FF26C5" w:rsidRDefault="00C97B49" w:rsidP="00FF26C5">
      <w:pPr>
        <w:pStyle w:val="Akapitzlist"/>
        <w:numPr>
          <w:ilvl w:val="2"/>
          <w:numId w:val="13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F26C5">
        <w:rPr>
          <w:rFonts w:ascii="Arial" w:eastAsia="Times New Roman" w:hAnsi="Arial" w:cs="Arial"/>
          <w:lang w:eastAsia="pl-PL"/>
        </w:rPr>
        <w:t>do nienaruszalności formy i treści oraz do ich rzetelnego wykorzystania,</w:t>
      </w:r>
    </w:p>
    <w:p w14:paraId="37F1BE62" w14:textId="77777777" w:rsidR="00C97B49" w:rsidRPr="00FF26C5" w:rsidRDefault="00C97B49" w:rsidP="00FF26C5">
      <w:pPr>
        <w:pStyle w:val="Akapitzlist"/>
        <w:numPr>
          <w:ilvl w:val="2"/>
          <w:numId w:val="13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FF26C5">
        <w:rPr>
          <w:rFonts w:ascii="Arial" w:eastAsia="Times New Roman" w:hAnsi="Arial" w:cs="Arial"/>
          <w:lang w:eastAsia="pl-PL"/>
        </w:rPr>
        <w:t>oznaczenia swoim nazwiskiem lub pseudonimem.</w:t>
      </w:r>
    </w:p>
    <w:p w14:paraId="5021943C" w14:textId="3BFE9467" w:rsidR="00C97B49" w:rsidRPr="00FF26C5" w:rsidRDefault="00A259E4" w:rsidP="00FF26C5">
      <w:pPr>
        <w:pStyle w:val="Akapitzlist"/>
        <w:numPr>
          <w:ilvl w:val="0"/>
          <w:numId w:val="13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Zleceniobiorca </w:t>
      </w:r>
      <w:r w:rsidR="00C97B49" w:rsidRPr="00FF26C5">
        <w:rPr>
          <w:rFonts w:ascii="Arial" w:eastAsia="Times New Roman" w:hAnsi="Arial" w:cs="Arial"/>
          <w:lang w:eastAsia="pl-PL"/>
        </w:rPr>
        <w:t xml:space="preserve">zapewni, że w chwili przekazania ww. utworu/programu komputerowego będą mu przysługiwać wszelkie prawa własności intelektualnej, w tym autorskie prawa majątkowe doń (lub ich poszczególnych elementów). Konsekwentnie, </w:t>
      </w:r>
      <w:r>
        <w:rPr>
          <w:rFonts w:ascii="Arial" w:eastAsia="Times New Roman" w:hAnsi="Arial" w:cs="Arial"/>
          <w:lang w:eastAsia="pl-PL"/>
        </w:rPr>
        <w:t xml:space="preserve">Zleceniobiorca </w:t>
      </w:r>
      <w:r w:rsidR="00C97B49" w:rsidRPr="00FF26C5">
        <w:rPr>
          <w:rFonts w:ascii="Arial" w:eastAsia="Times New Roman" w:hAnsi="Arial" w:cs="Arial"/>
          <w:lang w:eastAsia="pl-PL"/>
        </w:rPr>
        <w:t xml:space="preserve">ponosi pełną odpowiedzialność za ewentualne naruszenie praw własności intelektualnej osób trzecich, w tym praw autorskich, jak również innych dóbr osobistych osób trzecich, związane z korzystaniem przez </w:t>
      </w:r>
      <w:r>
        <w:rPr>
          <w:rFonts w:ascii="Arial" w:eastAsia="Times New Roman" w:hAnsi="Arial" w:cs="Arial"/>
          <w:lang w:eastAsia="pl-PL"/>
        </w:rPr>
        <w:t>Zleceniodawcę</w:t>
      </w:r>
      <w:r w:rsidR="00C97B49" w:rsidRPr="00FF26C5">
        <w:rPr>
          <w:rFonts w:ascii="Arial" w:eastAsia="Times New Roman" w:hAnsi="Arial" w:cs="Arial"/>
          <w:lang w:eastAsia="pl-PL"/>
        </w:rPr>
        <w:t xml:space="preserve"> z ww. utworów / programów komputerowych.</w:t>
      </w:r>
    </w:p>
    <w:p w14:paraId="3340AB72" w14:textId="61BF9F71" w:rsidR="00C97B49" w:rsidRPr="00FF26C5" w:rsidRDefault="00A259E4" w:rsidP="00FF26C5">
      <w:pPr>
        <w:pStyle w:val="Akapitzlist"/>
        <w:numPr>
          <w:ilvl w:val="0"/>
          <w:numId w:val="13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Zleceniobiorca </w:t>
      </w:r>
      <w:r w:rsidR="00C97B49" w:rsidRPr="00FF26C5">
        <w:rPr>
          <w:rFonts w:ascii="Arial" w:eastAsia="Times New Roman" w:hAnsi="Arial" w:cs="Arial"/>
          <w:lang w:eastAsia="pl-PL"/>
        </w:rPr>
        <w:t xml:space="preserve">zezwala </w:t>
      </w:r>
      <w:r>
        <w:rPr>
          <w:rFonts w:ascii="Arial" w:eastAsia="Times New Roman" w:hAnsi="Arial" w:cs="Arial"/>
          <w:lang w:eastAsia="pl-PL"/>
        </w:rPr>
        <w:t xml:space="preserve">Zleceniodawcy </w:t>
      </w:r>
      <w:r w:rsidR="00C97B49" w:rsidRPr="00FF26C5">
        <w:rPr>
          <w:rFonts w:ascii="Arial" w:eastAsia="Times New Roman" w:hAnsi="Arial" w:cs="Arial"/>
          <w:lang w:eastAsia="pl-PL"/>
        </w:rPr>
        <w:t xml:space="preserve">na korzystanie z wiedzy technicznej, organizacyjnej i innej, zawartej w materiałach przekazanych </w:t>
      </w:r>
      <w:r>
        <w:rPr>
          <w:rFonts w:ascii="Arial" w:eastAsia="Times New Roman" w:hAnsi="Arial" w:cs="Arial"/>
          <w:lang w:eastAsia="pl-PL"/>
        </w:rPr>
        <w:t xml:space="preserve">Zleceniodawcy </w:t>
      </w:r>
      <w:r w:rsidR="00C97B49" w:rsidRPr="00FF26C5">
        <w:rPr>
          <w:rFonts w:ascii="Arial" w:eastAsia="Times New Roman" w:hAnsi="Arial" w:cs="Arial"/>
          <w:lang w:eastAsia="pl-PL"/>
        </w:rPr>
        <w:t xml:space="preserve">w ramach usług </w:t>
      </w:r>
      <w:r w:rsidRPr="00FF26C5">
        <w:rPr>
          <w:rFonts w:ascii="Arial" w:eastAsia="Times New Roman" w:hAnsi="Arial" w:cs="Arial"/>
          <w:lang w:eastAsia="pl-PL"/>
        </w:rPr>
        <w:t>świadczonych na podstawi</w:t>
      </w:r>
      <w:r w:rsidR="00FF26C5" w:rsidRPr="00FF26C5">
        <w:rPr>
          <w:rFonts w:ascii="Arial" w:eastAsia="Times New Roman" w:hAnsi="Arial" w:cs="Arial"/>
          <w:lang w:eastAsia="pl-PL"/>
        </w:rPr>
        <w:t>e Umowy</w:t>
      </w:r>
      <w:r w:rsidR="00C97B49" w:rsidRPr="00FF26C5">
        <w:rPr>
          <w:rFonts w:ascii="Arial" w:eastAsia="Times New Roman" w:hAnsi="Arial" w:cs="Arial"/>
          <w:lang w:eastAsia="pl-PL"/>
        </w:rPr>
        <w:t xml:space="preserve">. Wiedza ta może być wykorzystana w dowolny sposób przez </w:t>
      </w:r>
      <w:r>
        <w:rPr>
          <w:rFonts w:ascii="Arial" w:eastAsia="Times New Roman" w:hAnsi="Arial" w:cs="Arial"/>
          <w:lang w:eastAsia="pl-PL"/>
        </w:rPr>
        <w:t>Zleceniodawcę</w:t>
      </w:r>
      <w:r w:rsidR="00C97B49" w:rsidRPr="00FF26C5">
        <w:rPr>
          <w:rFonts w:ascii="Arial" w:eastAsia="Times New Roman" w:hAnsi="Arial" w:cs="Arial"/>
          <w:lang w:eastAsia="pl-PL"/>
        </w:rPr>
        <w:t>, w tym udostępniana osobom trzecim.</w:t>
      </w:r>
    </w:p>
    <w:p w14:paraId="19C7976E" w14:textId="3168B0DC" w:rsidR="00444B87" w:rsidRPr="00D6248B" w:rsidRDefault="00444B87" w:rsidP="00FF26C5">
      <w:pPr>
        <w:pStyle w:val="Akapitzlist"/>
        <w:numPr>
          <w:ilvl w:val="0"/>
          <w:numId w:val="13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 w:rsidRPr="00444B87">
        <w:rPr>
          <w:rFonts w:ascii="Arial" w:eastAsia="Times New Roman" w:hAnsi="Arial" w:cs="Arial"/>
          <w:lang w:eastAsia="pl-PL"/>
        </w:rPr>
        <w:t xml:space="preserve">W razie skierowania przez osoby trzecie jakichkolwiek roszczeń wobec </w:t>
      </w:r>
      <w:r w:rsidR="00F947CC">
        <w:rPr>
          <w:rFonts w:ascii="Arial" w:eastAsia="Times New Roman" w:hAnsi="Arial" w:cs="Arial"/>
          <w:lang w:eastAsia="pl-PL"/>
        </w:rPr>
        <w:t>Zleceniodawcy</w:t>
      </w:r>
      <w:r w:rsidRPr="00444B87">
        <w:rPr>
          <w:rFonts w:ascii="Arial" w:eastAsia="Times New Roman" w:hAnsi="Arial" w:cs="Arial"/>
          <w:lang w:eastAsia="pl-PL"/>
        </w:rPr>
        <w:t xml:space="preserve"> w związku z naruszeniem praw własności intelektualnej osób trzecich</w:t>
      </w:r>
      <w:r w:rsidR="00956047">
        <w:rPr>
          <w:rFonts w:ascii="Arial" w:eastAsia="Times New Roman" w:hAnsi="Arial" w:cs="Arial"/>
          <w:lang w:eastAsia="pl-PL"/>
        </w:rPr>
        <w:t xml:space="preserve"> do </w:t>
      </w:r>
      <w:r w:rsidR="00956047" w:rsidRPr="00444B87">
        <w:rPr>
          <w:rFonts w:ascii="Arial" w:eastAsia="Times New Roman" w:hAnsi="Arial" w:cs="Arial"/>
          <w:lang w:eastAsia="pl-PL"/>
        </w:rPr>
        <w:t xml:space="preserve">elementów dostarczonych przez </w:t>
      </w:r>
      <w:r w:rsidR="00F947CC">
        <w:rPr>
          <w:rFonts w:ascii="Arial" w:eastAsia="Times New Roman" w:hAnsi="Arial" w:cs="Arial"/>
          <w:lang w:eastAsia="pl-PL"/>
        </w:rPr>
        <w:t>Zleceniobiorcę</w:t>
      </w:r>
      <w:r w:rsidR="00956047" w:rsidRPr="00444B87">
        <w:rPr>
          <w:rFonts w:ascii="Arial" w:eastAsia="Times New Roman" w:hAnsi="Arial" w:cs="Arial"/>
          <w:lang w:eastAsia="pl-PL"/>
        </w:rPr>
        <w:t xml:space="preserve"> w ramach świadczenia usług</w:t>
      </w:r>
      <w:r w:rsidRPr="00444B87">
        <w:rPr>
          <w:rFonts w:ascii="Arial" w:eastAsia="Times New Roman" w:hAnsi="Arial" w:cs="Arial"/>
          <w:lang w:eastAsia="pl-PL"/>
        </w:rPr>
        <w:t xml:space="preserve">, </w:t>
      </w:r>
      <w:r w:rsidR="00F947CC">
        <w:rPr>
          <w:rFonts w:ascii="Arial" w:eastAsia="Times New Roman" w:hAnsi="Arial" w:cs="Arial"/>
          <w:lang w:eastAsia="pl-PL"/>
        </w:rPr>
        <w:t>Zleceniobiorca</w:t>
      </w:r>
      <w:r w:rsidRPr="00444B87">
        <w:rPr>
          <w:rFonts w:ascii="Arial" w:eastAsia="Times New Roman" w:hAnsi="Arial" w:cs="Arial"/>
          <w:lang w:eastAsia="pl-PL"/>
        </w:rPr>
        <w:t xml:space="preserve"> zobowiązuje się do pełnego ich zaspokojenia oraz do całkowitego zwolnienia </w:t>
      </w:r>
      <w:r w:rsidR="00F947CC">
        <w:rPr>
          <w:rFonts w:ascii="Arial" w:eastAsia="Times New Roman" w:hAnsi="Arial" w:cs="Arial"/>
          <w:lang w:eastAsia="pl-PL"/>
        </w:rPr>
        <w:t>Zleceniodawcy</w:t>
      </w:r>
      <w:r w:rsidRPr="00444B87">
        <w:rPr>
          <w:rFonts w:ascii="Arial" w:eastAsia="Times New Roman" w:hAnsi="Arial" w:cs="Arial"/>
          <w:lang w:eastAsia="pl-PL"/>
        </w:rPr>
        <w:t xml:space="preserve"> od obowiązku świadczeń z tego tytułu. Ponadto, </w:t>
      </w:r>
      <w:r w:rsidR="00F947CC">
        <w:rPr>
          <w:rFonts w:ascii="Arial" w:eastAsia="Times New Roman" w:hAnsi="Arial" w:cs="Arial"/>
          <w:lang w:eastAsia="pl-PL"/>
        </w:rPr>
        <w:t>Zleceniobiorca</w:t>
      </w:r>
      <w:r w:rsidRPr="00444B87">
        <w:rPr>
          <w:rFonts w:ascii="Arial" w:eastAsia="Times New Roman" w:hAnsi="Arial" w:cs="Arial"/>
          <w:lang w:eastAsia="pl-PL"/>
        </w:rPr>
        <w:t xml:space="preserve"> zwróci </w:t>
      </w:r>
      <w:r w:rsidR="00F947CC">
        <w:rPr>
          <w:rFonts w:ascii="Arial" w:eastAsia="Times New Roman" w:hAnsi="Arial" w:cs="Arial"/>
          <w:lang w:eastAsia="pl-PL"/>
        </w:rPr>
        <w:t>Zleceniodawcy</w:t>
      </w:r>
      <w:r w:rsidRPr="00444B87">
        <w:rPr>
          <w:rFonts w:ascii="Arial" w:eastAsia="Times New Roman" w:hAnsi="Arial" w:cs="Arial"/>
          <w:lang w:eastAsia="pl-PL"/>
        </w:rPr>
        <w:t xml:space="preserve"> wszelkie koszty i wydatki, które poniósł w celu ochrony przed tymi roszczeniami</w:t>
      </w:r>
      <w:r w:rsidR="00D6248B">
        <w:rPr>
          <w:rFonts w:ascii="Arial" w:eastAsia="Times New Roman" w:hAnsi="Arial" w:cs="Arial"/>
          <w:lang w:eastAsia="pl-PL"/>
        </w:rPr>
        <w:t>.</w:t>
      </w:r>
    </w:p>
    <w:p w14:paraId="2DC09903" w14:textId="77777777" w:rsidR="00713EF9" w:rsidRPr="006F5A01" w:rsidRDefault="00713EF9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0BAC72E" w14:textId="5F7298BD" w:rsidR="00713EF9" w:rsidRDefault="00713EF9" w:rsidP="00E52C96">
      <w:pPr>
        <w:spacing w:after="0" w:line="259" w:lineRule="auto"/>
        <w:jc w:val="center"/>
        <w:rPr>
          <w:rFonts w:ascii="Arial" w:eastAsia="Times New Roman" w:hAnsi="Arial" w:cs="Arial"/>
          <w:b/>
          <w:lang w:eastAsia="pl-PL"/>
        </w:rPr>
      </w:pPr>
      <w:r w:rsidRPr="006F5A01">
        <w:rPr>
          <w:rFonts w:ascii="Arial" w:eastAsia="Times New Roman" w:hAnsi="Arial" w:cs="Arial"/>
          <w:b/>
          <w:lang w:eastAsia="pl-PL"/>
        </w:rPr>
        <w:t xml:space="preserve">§ </w:t>
      </w:r>
      <w:r>
        <w:rPr>
          <w:rFonts w:ascii="Arial" w:eastAsia="Times New Roman" w:hAnsi="Arial" w:cs="Arial"/>
          <w:b/>
          <w:lang w:eastAsia="pl-PL"/>
        </w:rPr>
        <w:t>9</w:t>
      </w:r>
    </w:p>
    <w:p w14:paraId="5904AF37" w14:textId="77777777" w:rsidR="00553CAB" w:rsidRPr="006F5A01" w:rsidRDefault="00553CAB" w:rsidP="00E52C96">
      <w:pPr>
        <w:pStyle w:val="Akapitzlist"/>
        <w:numPr>
          <w:ilvl w:val="0"/>
          <w:numId w:val="16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F5A01">
        <w:rPr>
          <w:rFonts w:ascii="Arial" w:eastAsia="Times New Roman" w:hAnsi="Arial" w:cs="Arial"/>
          <w:lang w:eastAsia="pl-PL"/>
        </w:rPr>
        <w:t>Umowa wchodzi w życie (obowiązuje) z chwilą zawarcia.</w:t>
      </w:r>
    </w:p>
    <w:p w14:paraId="5F635E62" w14:textId="5BBE0878" w:rsidR="001657E6" w:rsidRPr="006F5A01" w:rsidRDefault="001657E6" w:rsidP="00E52C96">
      <w:pPr>
        <w:pStyle w:val="Akapitzlist"/>
        <w:numPr>
          <w:ilvl w:val="0"/>
          <w:numId w:val="16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F5A01">
        <w:rPr>
          <w:rFonts w:ascii="Arial" w:eastAsia="Times New Roman" w:hAnsi="Arial" w:cs="Arial"/>
          <w:lang w:eastAsia="pl-PL"/>
        </w:rPr>
        <w:t>Prawo właściwe dla Umowy to prawo obowiązujące w Rzeczpospolitej Polskiej.</w:t>
      </w:r>
    </w:p>
    <w:p w14:paraId="0228B344" w14:textId="3C73F891" w:rsidR="001657E6" w:rsidRDefault="001657E6" w:rsidP="00E52C96">
      <w:pPr>
        <w:pStyle w:val="Akapitzlist"/>
        <w:numPr>
          <w:ilvl w:val="0"/>
          <w:numId w:val="16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F5A01">
        <w:rPr>
          <w:rFonts w:ascii="Arial" w:eastAsia="Times New Roman" w:hAnsi="Arial" w:cs="Arial"/>
          <w:lang w:eastAsia="pl-PL"/>
        </w:rPr>
        <w:t xml:space="preserve">W sprawach nieuregulowanych niniejszą </w:t>
      </w:r>
      <w:r w:rsidR="005F00A3">
        <w:rPr>
          <w:rFonts w:ascii="Arial" w:eastAsia="Times New Roman" w:hAnsi="Arial" w:cs="Arial"/>
          <w:lang w:eastAsia="pl-PL"/>
        </w:rPr>
        <w:t>U</w:t>
      </w:r>
      <w:r w:rsidRPr="006F5A01">
        <w:rPr>
          <w:rFonts w:ascii="Arial" w:eastAsia="Times New Roman" w:hAnsi="Arial" w:cs="Arial"/>
          <w:lang w:eastAsia="pl-PL"/>
        </w:rPr>
        <w:t xml:space="preserve">mową stosuje się przepisy Kodeksu cywilnego </w:t>
      </w:r>
      <w:r w:rsidR="00EE7D88">
        <w:rPr>
          <w:rFonts w:ascii="Arial" w:eastAsia="Times New Roman" w:hAnsi="Arial" w:cs="Arial"/>
          <w:lang w:eastAsia="pl-PL"/>
        </w:rPr>
        <w:t>o zleceniu</w:t>
      </w:r>
      <w:r w:rsidR="00BB119F">
        <w:rPr>
          <w:rFonts w:ascii="Arial" w:eastAsia="Times New Roman" w:hAnsi="Arial" w:cs="Arial"/>
          <w:lang w:eastAsia="pl-PL"/>
        </w:rPr>
        <w:t>, bez uszczerbku dla § 2 ust. 7</w:t>
      </w:r>
      <w:r w:rsidRPr="006F5A01">
        <w:rPr>
          <w:rFonts w:ascii="Arial" w:eastAsia="Times New Roman" w:hAnsi="Arial" w:cs="Arial"/>
          <w:lang w:eastAsia="pl-PL"/>
        </w:rPr>
        <w:t>.</w:t>
      </w:r>
    </w:p>
    <w:p w14:paraId="269CC705" w14:textId="0449792B" w:rsidR="002550E1" w:rsidRPr="006F5A01" w:rsidRDefault="002550E1" w:rsidP="00E52C96">
      <w:pPr>
        <w:pStyle w:val="Akapitzlist"/>
        <w:numPr>
          <w:ilvl w:val="0"/>
          <w:numId w:val="16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Przez dni robocze rozumie się dni od poniedziałku do piątku z wyłączeniem dni ustawowo wolnych od pracy.</w:t>
      </w:r>
    </w:p>
    <w:p w14:paraId="1B2C4250" w14:textId="28F215D0" w:rsidR="00BC2AA9" w:rsidRPr="00BC2AA9" w:rsidRDefault="00BC2AA9" w:rsidP="00E52C96">
      <w:pPr>
        <w:pStyle w:val="Akapitzlist"/>
        <w:numPr>
          <w:ilvl w:val="0"/>
          <w:numId w:val="16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BC2AA9">
        <w:rPr>
          <w:rFonts w:ascii="Arial" w:eastAsia="Times New Roman" w:hAnsi="Arial" w:cs="Arial"/>
          <w:lang w:eastAsia="pl-PL"/>
        </w:rPr>
        <w:t xml:space="preserve">Wszelkie zmiany i uzupełnienia niniejszej Umowy, </w:t>
      </w:r>
      <w:r w:rsidR="000B7136">
        <w:rPr>
          <w:rFonts w:ascii="Arial" w:eastAsia="Times New Roman" w:hAnsi="Arial" w:cs="Arial"/>
          <w:lang w:eastAsia="pl-PL"/>
        </w:rPr>
        <w:t>wypowiedzenie</w:t>
      </w:r>
      <w:r w:rsidR="00EE7D88">
        <w:rPr>
          <w:rFonts w:ascii="Arial" w:eastAsia="Times New Roman" w:hAnsi="Arial" w:cs="Arial"/>
          <w:lang w:eastAsia="pl-PL"/>
        </w:rPr>
        <w:t xml:space="preserve"> Umowy</w:t>
      </w:r>
      <w:r w:rsidR="000B7136">
        <w:rPr>
          <w:rFonts w:ascii="Arial" w:eastAsia="Times New Roman" w:hAnsi="Arial" w:cs="Arial"/>
          <w:lang w:eastAsia="pl-PL"/>
        </w:rPr>
        <w:t>,</w:t>
      </w:r>
      <w:r w:rsidR="00EE7D88">
        <w:rPr>
          <w:rFonts w:ascii="Arial" w:eastAsia="Times New Roman" w:hAnsi="Arial" w:cs="Arial"/>
          <w:lang w:eastAsia="pl-PL"/>
        </w:rPr>
        <w:t xml:space="preserve"> wypowiedzenie warunków Umowy przez </w:t>
      </w:r>
      <w:r w:rsidR="00F947CC">
        <w:rPr>
          <w:rFonts w:ascii="Arial" w:eastAsia="Times New Roman" w:hAnsi="Arial" w:cs="Arial"/>
          <w:lang w:eastAsia="pl-PL"/>
        </w:rPr>
        <w:t>Zleceniodawcy</w:t>
      </w:r>
      <w:r w:rsidR="00EE7D88">
        <w:rPr>
          <w:rFonts w:ascii="Arial" w:eastAsia="Times New Roman" w:hAnsi="Arial" w:cs="Arial"/>
          <w:lang w:eastAsia="pl-PL"/>
        </w:rPr>
        <w:t xml:space="preserve">, oświadczenie </w:t>
      </w:r>
      <w:r w:rsidR="00F947CC">
        <w:rPr>
          <w:rFonts w:ascii="Arial" w:eastAsia="Times New Roman" w:hAnsi="Arial" w:cs="Arial"/>
          <w:lang w:eastAsia="pl-PL"/>
        </w:rPr>
        <w:t>Zleceniobiorcy</w:t>
      </w:r>
      <w:r w:rsidR="003C5692">
        <w:rPr>
          <w:rFonts w:ascii="Arial" w:eastAsia="Times New Roman" w:hAnsi="Arial" w:cs="Arial"/>
          <w:lang w:eastAsia="pl-PL"/>
        </w:rPr>
        <w:t xml:space="preserve"> </w:t>
      </w:r>
      <w:r w:rsidR="00EE7D88">
        <w:rPr>
          <w:rFonts w:ascii="Arial" w:eastAsia="Times New Roman" w:hAnsi="Arial" w:cs="Arial"/>
          <w:lang w:eastAsia="pl-PL"/>
        </w:rPr>
        <w:t>o braku zgody na nowe warunki Umowy,</w:t>
      </w:r>
      <w:r w:rsidR="000B7136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jak również </w:t>
      </w:r>
      <w:r w:rsidRPr="00BC2AA9">
        <w:rPr>
          <w:rFonts w:ascii="Arial" w:eastAsia="Times New Roman" w:hAnsi="Arial" w:cs="Arial"/>
          <w:lang w:eastAsia="pl-PL"/>
        </w:rPr>
        <w:t xml:space="preserve">rozwiązanie </w:t>
      </w:r>
      <w:r>
        <w:rPr>
          <w:rFonts w:ascii="Arial" w:eastAsia="Times New Roman" w:hAnsi="Arial" w:cs="Arial"/>
          <w:lang w:eastAsia="pl-PL"/>
        </w:rPr>
        <w:t xml:space="preserve">Umowy </w:t>
      </w:r>
      <w:r w:rsidRPr="00BC2AA9">
        <w:rPr>
          <w:rFonts w:ascii="Arial" w:eastAsia="Times New Roman" w:hAnsi="Arial" w:cs="Arial"/>
          <w:lang w:eastAsia="pl-PL"/>
        </w:rPr>
        <w:t xml:space="preserve">za zgodą obu Stron, wymaga dla swojej ważności </w:t>
      </w:r>
      <w:r w:rsidR="00EF5D4F">
        <w:rPr>
          <w:rFonts w:ascii="Arial" w:eastAsia="Times New Roman" w:hAnsi="Arial" w:cs="Arial"/>
          <w:lang w:eastAsia="pl-PL"/>
        </w:rPr>
        <w:t xml:space="preserve">zachowania </w:t>
      </w:r>
      <w:r w:rsidRPr="00BC2AA9">
        <w:rPr>
          <w:rFonts w:ascii="Arial" w:eastAsia="Times New Roman" w:hAnsi="Arial" w:cs="Arial"/>
          <w:lang w:eastAsia="pl-PL"/>
        </w:rPr>
        <w:t>form</w:t>
      </w:r>
      <w:r w:rsidR="00EF5D4F">
        <w:rPr>
          <w:rFonts w:ascii="Arial" w:eastAsia="Times New Roman" w:hAnsi="Arial" w:cs="Arial"/>
          <w:lang w:eastAsia="pl-PL"/>
        </w:rPr>
        <w:t>y</w:t>
      </w:r>
      <w:r w:rsidRPr="00BC2AA9">
        <w:rPr>
          <w:rFonts w:ascii="Arial" w:eastAsia="Times New Roman" w:hAnsi="Arial" w:cs="Arial"/>
          <w:lang w:eastAsia="pl-PL"/>
        </w:rPr>
        <w:t xml:space="preserve"> pisemnej lub form</w:t>
      </w:r>
      <w:r w:rsidR="00EF5D4F">
        <w:rPr>
          <w:rFonts w:ascii="Arial" w:eastAsia="Times New Roman" w:hAnsi="Arial" w:cs="Arial"/>
          <w:lang w:eastAsia="pl-PL"/>
        </w:rPr>
        <w:t>y</w:t>
      </w:r>
      <w:r w:rsidRPr="00BC2AA9">
        <w:rPr>
          <w:rFonts w:ascii="Arial" w:eastAsia="Times New Roman" w:hAnsi="Arial" w:cs="Arial"/>
          <w:lang w:eastAsia="pl-PL"/>
        </w:rPr>
        <w:t xml:space="preserve"> elektronicznej.</w:t>
      </w:r>
    </w:p>
    <w:p w14:paraId="5CA1998B" w14:textId="0A3B33D2" w:rsidR="00BC2AA9" w:rsidRPr="00BC2AA9" w:rsidRDefault="00F947CC" w:rsidP="00E52C96">
      <w:pPr>
        <w:pStyle w:val="Akapitzlist"/>
        <w:numPr>
          <w:ilvl w:val="0"/>
          <w:numId w:val="16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Zleceniobiorca</w:t>
      </w:r>
      <w:r w:rsidR="00BC2AA9" w:rsidRPr="00BC2AA9">
        <w:rPr>
          <w:rFonts w:ascii="Arial" w:eastAsia="Times New Roman" w:hAnsi="Arial" w:cs="Arial"/>
          <w:lang w:eastAsia="pl-PL"/>
        </w:rPr>
        <w:t xml:space="preserve"> nie jest uprawniony do przeniesienia praw, obowiązków, ani wierzytelności wynikających z Umowy na osobę trzecią bez zgody </w:t>
      </w:r>
      <w:r>
        <w:rPr>
          <w:rFonts w:ascii="Arial" w:eastAsia="Times New Roman" w:hAnsi="Arial" w:cs="Arial"/>
          <w:lang w:eastAsia="pl-PL"/>
        </w:rPr>
        <w:t>Zleceniodawcy</w:t>
      </w:r>
      <w:r w:rsidR="00BC2AA9" w:rsidRPr="00BC2AA9">
        <w:rPr>
          <w:rFonts w:ascii="Arial" w:eastAsia="Times New Roman" w:hAnsi="Arial" w:cs="Arial"/>
          <w:lang w:eastAsia="pl-PL"/>
        </w:rPr>
        <w:t xml:space="preserve"> wyrażonej w formie pisemnej lub w formie elektronicznej pod rygorem nieważności.</w:t>
      </w:r>
    </w:p>
    <w:p w14:paraId="32F64CC0" w14:textId="77777777" w:rsidR="004841BB" w:rsidRPr="008A3F96" w:rsidRDefault="004841BB" w:rsidP="004841BB">
      <w:pPr>
        <w:numPr>
          <w:ilvl w:val="0"/>
          <w:numId w:val="16"/>
        </w:numPr>
        <w:tabs>
          <w:tab w:val="clear" w:pos="360"/>
        </w:tabs>
        <w:spacing w:after="0" w:line="259" w:lineRule="auto"/>
        <w:jc w:val="both"/>
        <w:rPr>
          <w:rFonts w:ascii="Arial" w:hAnsi="Arial" w:cs="Arial"/>
        </w:rPr>
      </w:pPr>
      <w:r w:rsidRPr="008A3F96">
        <w:rPr>
          <w:rFonts w:ascii="Arial" w:hAnsi="Arial" w:cs="Arial"/>
        </w:rPr>
        <w:lastRenderedPageBreak/>
        <w:t>Z chwilą wygaśnięcia Umowy, w mocy pozostają postanowienia Umowy, któr</w:t>
      </w:r>
      <w:r>
        <w:rPr>
          <w:rFonts w:ascii="Arial" w:hAnsi="Arial" w:cs="Arial"/>
        </w:rPr>
        <w:t>e</w:t>
      </w:r>
      <w:r w:rsidRPr="008A3F96">
        <w:rPr>
          <w:rFonts w:ascii="Arial" w:hAnsi="Arial" w:cs="Arial"/>
        </w:rPr>
        <w:t xml:space="preserve"> ze względu na swój charakter, cel oraz znaczenie mogą być stosowane także po jej wygaśnięciu.</w:t>
      </w:r>
    </w:p>
    <w:p w14:paraId="23A2D206" w14:textId="74586CEE" w:rsidR="001657E6" w:rsidRPr="006F5A01" w:rsidRDefault="001657E6" w:rsidP="00E52C96">
      <w:pPr>
        <w:pStyle w:val="Akapitzlist"/>
        <w:numPr>
          <w:ilvl w:val="0"/>
          <w:numId w:val="16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F5A01">
        <w:rPr>
          <w:rFonts w:ascii="Arial" w:eastAsia="Times New Roman" w:hAnsi="Arial" w:cs="Arial"/>
          <w:lang w:eastAsia="pl-PL"/>
        </w:rPr>
        <w:t xml:space="preserve">Umowę sporządzono w trzech jednobrzmiących egzemplarzach, dwa egzemplarze dla </w:t>
      </w:r>
      <w:r w:rsidR="00F947CC">
        <w:rPr>
          <w:rFonts w:ascii="Arial" w:eastAsia="Times New Roman" w:hAnsi="Arial" w:cs="Arial"/>
          <w:lang w:eastAsia="pl-PL"/>
        </w:rPr>
        <w:t>Zleceniodawcy</w:t>
      </w:r>
      <w:r w:rsidRPr="006F5A01">
        <w:rPr>
          <w:rFonts w:ascii="Arial" w:eastAsia="Times New Roman" w:hAnsi="Arial" w:cs="Arial"/>
          <w:lang w:eastAsia="pl-PL"/>
        </w:rPr>
        <w:t xml:space="preserve"> i jeden dla </w:t>
      </w:r>
      <w:r w:rsidR="00F947CC">
        <w:rPr>
          <w:rFonts w:ascii="Arial" w:eastAsia="Times New Roman" w:hAnsi="Arial" w:cs="Arial"/>
          <w:lang w:eastAsia="pl-PL"/>
        </w:rPr>
        <w:t>Zleceniobiorcy</w:t>
      </w:r>
      <w:r w:rsidRPr="006F5A01">
        <w:rPr>
          <w:rFonts w:ascii="Arial" w:eastAsia="Times New Roman" w:hAnsi="Arial" w:cs="Arial"/>
          <w:lang w:eastAsia="pl-PL"/>
        </w:rPr>
        <w:t>.</w:t>
      </w:r>
    </w:p>
    <w:p w14:paraId="3860023A" w14:textId="77777777" w:rsidR="001657E6" w:rsidRPr="006F5A01" w:rsidRDefault="001657E6" w:rsidP="00E52C96">
      <w:pPr>
        <w:pStyle w:val="Akapitzlist"/>
        <w:numPr>
          <w:ilvl w:val="0"/>
          <w:numId w:val="16"/>
        </w:numPr>
        <w:tabs>
          <w:tab w:val="clear" w:pos="360"/>
        </w:tabs>
        <w:spacing w:after="0" w:line="259" w:lineRule="auto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F5A01">
        <w:rPr>
          <w:rFonts w:ascii="Arial" w:eastAsia="Times New Roman" w:hAnsi="Arial" w:cs="Arial"/>
          <w:lang w:eastAsia="pl-PL"/>
        </w:rPr>
        <w:t>Załączniki stanowiące integralną część Umowy:</w:t>
      </w:r>
    </w:p>
    <w:p w14:paraId="564240F0" w14:textId="257CFCC4" w:rsidR="001657E6" w:rsidRPr="006F5A01" w:rsidRDefault="001657E6" w:rsidP="00C51489">
      <w:pPr>
        <w:pStyle w:val="Akapitzlist"/>
        <w:numPr>
          <w:ilvl w:val="2"/>
          <w:numId w:val="10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F5A01">
        <w:rPr>
          <w:rFonts w:ascii="Arial" w:eastAsia="Times New Roman" w:hAnsi="Arial" w:cs="Arial"/>
          <w:lang w:eastAsia="pl-PL"/>
        </w:rPr>
        <w:t xml:space="preserve">Załącznik nr 1 – </w:t>
      </w:r>
      <w:r w:rsidR="003857BB">
        <w:rPr>
          <w:rFonts w:ascii="Arial" w:eastAsia="Times New Roman" w:hAnsi="Arial" w:cs="Arial"/>
          <w:lang w:eastAsia="pl-PL"/>
        </w:rPr>
        <w:t>z</w:t>
      </w:r>
      <w:r w:rsidR="00806D84">
        <w:rPr>
          <w:rFonts w:ascii="Arial" w:eastAsia="Times New Roman" w:hAnsi="Arial" w:cs="Arial"/>
          <w:lang w:eastAsia="pl-PL"/>
        </w:rPr>
        <w:t>akres usług</w:t>
      </w:r>
    </w:p>
    <w:p w14:paraId="79E4C83C" w14:textId="4F161AF5" w:rsidR="002A7BC1" w:rsidRDefault="001657E6" w:rsidP="00C51489">
      <w:pPr>
        <w:pStyle w:val="Akapitzlist"/>
        <w:numPr>
          <w:ilvl w:val="2"/>
          <w:numId w:val="10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F5A01">
        <w:rPr>
          <w:rFonts w:ascii="Arial" w:eastAsia="Times New Roman" w:hAnsi="Arial" w:cs="Arial"/>
          <w:lang w:eastAsia="pl-PL"/>
        </w:rPr>
        <w:t xml:space="preserve">Załącznik nr 2 – </w:t>
      </w:r>
      <w:r w:rsidR="003857BB">
        <w:rPr>
          <w:rFonts w:ascii="Arial" w:eastAsia="Times New Roman" w:hAnsi="Arial" w:cs="Arial"/>
          <w:lang w:eastAsia="pl-PL"/>
        </w:rPr>
        <w:t>r</w:t>
      </w:r>
      <w:r w:rsidR="002A7BC1">
        <w:rPr>
          <w:rFonts w:ascii="Arial" w:eastAsia="Times New Roman" w:hAnsi="Arial" w:cs="Arial"/>
          <w:lang w:eastAsia="pl-PL"/>
        </w:rPr>
        <w:t>ejestr czynności (wzór)</w:t>
      </w:r>
    </w:p>
    <w:p w14:paraId="50C8D65B" w14:textId="0C609802" w:rsidR="002B02AB" w:rsidRDefault="00F5283F" w:rsidP="00C51489">
      <w:pPr>
        <w:pStyle w:val="Akapitzlist"/>
        <w:numPr>
          <w:ilvl w:val="2"/>
          <w:numId w:val="10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F5A01">
        <w:rPr>
          <w:rFonts w:ascii="Arial" w:eastAsia="Times New Roman" w:hAnsi="Arial" w:cs="Arial"/>
          <w:lang w:eastAsia="pl-PL"/>
        </w:rPr>
        <w:t>Załącznik nr 3 –</w:t>
      </w:r>
      <w:r w:rsidR="003857BB">
        <w:rPr>
          <w:rFonts w:ascii="Arial" w:eastAsia="Times New Roman" w:hAnsi="Arial" w:cs="Arial"/>
          <w:lang w:eastAsia="pl-PL"/>
        </w:rPr>
        <w:t xml:space="preserve"> </w:t>
      </w:r>
      <w:r w:rsidR="002B02AB">
        <w:rPr>
          <w:rFonts w:ascii="Arial" w:eastAsia="Times New Roman" w:hAnsi="Arial" w:cs="Arial"/>
          <w:lang w:eastAsia="pl-PL"/>
        </w:rPr>
        <w:t xml:space="preserve">protokół </w:t>
      </w:r>
      <w:r w:rsidR="003857BB">
        <w:rPr>
          <w:rFonts w:ascii="Arial" w:eastAsia="Times New Roman" w:hAnsi="Arial" w:cs="Arial"/>
          <w:lang w:eastAsia="pl-PL"/>
        </w:rPr>
        <w:t xml:space="preserve">miesięczny </w:t>
      </w:r>
      <w:r w:rsidR="002B02AB">
        <w:rPr>
          <w:rFonts w:ascii="Arial" w:eastAsia="Times New Roman" w:hAnsi="Arial" w:cs="Arial"/>
          <w:lang w:eastAsia="pl-PL"/>
        </w:rPr>
        <w:t>odbioru (wzór)</w:t>
      </w:r>
    </w:p>
    <w:p w14:paraId="46C2172C" w14:textId="73E9EC9E" w:rsidR="001657E6" w:rsidRPr="006F5A01" w:rsidRDefault="002B02AB" w:rsidP="00C51489">
      <w:pPr>
        <w:pStyle w:val="Akapitzlist"/>
        <w:numPr>
          <w:ilvl w:val="2"/>
          <w:numId w:val="10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F5A01">
        <w:rPr>
          <w:rFonts w:ascii="Arial" w:eastAsia="Times New Roman" w:hAnsi="Arial" w:cs="Arial"/>
          <w:lang w:eastAsia="pl-PL"/>
        </w:rPr>
        <w:t xml:space="preserve">Załącznik nr </w:t>
      </w:r>
      <w:r>
        <w:rPr>
          <w:rFonts w:ascii="Arial" w:eastAsia="Times New Roman" w:hAnsi="Arial" w:cs="Arial"/>
          <w:lang w:eastAsia="pl-PL"/>
        </w:rPr>
        <w:t>4</w:t>
      </w:r>
      <w:r w:rsidRPr="006F5A01">
        <w:rPr>
          <w:rFonts w:ascii="Arial" w:eastAsia="Times New Roman" w:hAnsi="Arial" w:cs="Arial"/>
          <w:lang w:eastAsia="pl-PL"/>
        </w:rPr>
        <w:t xml:space="preserve"> –</w:t>
      </w:r>
      <w:r>
        <w:rPr>
          <w:rFonts w:ascii="Arial" w:eastAsia="Times New Roman" w:hAnsi="Arial" w:cs="Arial"/>
          <w:lang w:eastAsia="pl-PL"/>
        </w:rPr>
        <w:t xml:space="preserve"> </w:t>
      </w:r>
      <w:r w:rsidR="003857BB">
        <w:rPr>
          <w:rFonts w:ascii="Arial" w:eastAsia="Times New Roman" w:hAnsi="Arial" w:cs="Arial"/>
          <w:lang w:eastAsia="pl-PL"/>
        </w:rPr>
        <w:t>r</w:t>
      </w:r>
      <w:r w:rsidR="001657E6" w:rsidRPr="006F5A01">
        <w:rPr>
          <w:rFonts w:ascii="Arial" w:eastAsia="Times New Roman" w:hAnsi="Arial" w:cs="Arial"/>
          <w:lang w:eastAsia="pl-PL"/>
        </w:rPr>
        <w:t>achun</w:t>
      </w:r>
      <w:r w:rsidR="00F5283F">
        <w:rPr>
          <w:rFonts w:ascii="Arial" w:eastAsia="Times New Roman" w:hAnsi="Arial" w:cs="Arial"/>
          <w:lang w:eastAsia="pl-PL"/>
        </w:rPr>
        <w:t>ek (wzór)</w:t>
      </w:r>
    </w:p>
    <w:p w14:paraId="1EFFC09D" w14:textId="32309486" w:rsidR="001657E6" w:rsidRPr="006F5A01" w:rsidRDefault="001657E6" w:rsidP="00C51489">
      <w:pPr>
        <w:pStyle w:val="Akapitzlist"/>
        <w:numPr>
          <w:ilvl w:val="2"/>
          <w:numId w:val="10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6F5A01">
        <w:rPr>
          <w:rFonts w:ascii="Arial" w:eastAsia="Times New Roman" w:hAnsi="Arial" w:cs="Arial"/>
          <w:lang w:eastAsia="pl-PL"/>
        </w:rPr>
        <w:t xml:space="preserve">Załącznik nr </w:t>
      </w:r>
      <w:r w:rsidR="000D1B0C">
        <w:rPr>
          <w:rFonts w:ascii="Arial" w:eastAsia="Times New Roman" w:hAnsi="Arial" w:cs="Arial"/>
          <w:lang w:eastAsia="pl-PL"/>
        </w:rPr>
        <w:t>5</w:t>
      </w:r>
      <w:r w:rsidRPr="006F5A01">
        <w:rPr>
          <w:rFonts w:ascii="Arial" w:eastAsia="Times New Roman" w:hAnsi="Arial" w:cs="Arial"/>
          <w:lang w:eastAsia="pl-PL"/>
        </w:rPr>
        <w:t xml:space="preserve"> –</w:t>
      </w:r>
      <w:r w:rsidR="000D1B0C">
        <w:rPr>
          <w:rFonts w:ascii="Arial" w:eastAsia="Times New Roman" w:hAnsi="Arial" w:cs="Arial"/>
          <w:lang w:eastAsia="pl-PL"/>
        </w:rPr>
        <w:t xml:space="preserve"> </w:t>
      </w:r>
      <w:r w:rsidR="003857BB">
        <w:rPr>
          <w:rFonts w:ascii="Arial" w:eastAsia="Times New Roman" w:hAnsi="Arial" w:cs="Arial"/>
          <w:lang w:eastAsia="pl-PL"/>
        </w:rPr>
        <w:t>o</w:t>
      </w:r>
      <w:r w:rsidRPr="006F5A01">
        <w:rPr>
          <w:rFonts w:ascii="Arial" w:eastAsia="Times New Roman" w:hAnsi="Arial" w:cs="Arial"/>
          <w:lang w:eastAsia="pl-PL"/>
        </w:rPr>
        <w:t>świadczeni</w:t>
      </w:r>
      <w:r w:rsidR="000D1B0C">
        <w:rPr>
          <w:rFonts w:ascii="Arial" w:eastAsia="Times New Roman" w:hAnsi="Arial" w:cs="Arial"/>
          <w:lang w:eastAsia="pl-PL"/>
        </w:rPr>
        <w:t>e o</w:t>
      </w:r>
      <w:r w:rsidRPr="006F5A01">
        <w:rPr>
          <w:rFonts w:ascii="Arial" w:eastAsia="Times New Roman" w:hAnsi="Arial" w:cs="Arial"/>
          <w:lang w:eastAsia="pl-PL"/>
        </w:rPr>
        <w:t xml:space="preserve"> zachowaniu poufności informacji</w:t>
      </w:r>
      <w:r w:rsidR="000D1B0C">
        <w:rPr>
          <w:rFonts w:ascii="Arial" w:eastAsia="Times New Roman" w:hAnsi="Arial" w:cs="Arial"/>
          <w:lang w:eastAsia="pl-PL"/>
        </w:rPr>
        <w:t xml:space="preserve"> (wzór)</w:t>
      </w:r>
    </w:p>
    <w:p w14:paraId="334D4AE9" w14:textId="40EBF1F1" w:rsidR="00737797" w:rsidRDefault="00806D84" w:rsidP="00C51489">
      <w:pPr>
        <w:pStyle w:val="Akapitzlist"/>
        <w:numPr>
          <w:ilvl w:val="2"/>
          <w:numId w:val="10"/>
        </w:numPr>
        <w:tabs>
          <w:tab w:val="clear" w:pos="1080"/>
        </w:tabs>
        <w:spacing w:after="0" w:line="259" w:lineRule="auto"/>
        <w:ind w:left="714" w:hanging="357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806D84">
        <w:rPr>
          <w:rFonts w:ascii="Arial" w:eastAsia="Times New Roman" w:hAnsi="Arial" w:cs="Arial"/>
          <w:lang w:eastAsia="pl-PL"/>
        </w:rPr>
        <w:t xml:space="preserve">Załącznik nr </w:t>
      </w:r>
      <w:r w:rsidR="00F71598">
        <w:rPr>
          <w:rFonts w:ascii="Arial" w:eastAsia="Times New Roman" w:hAnsi="Arial" w:cs="Arial"/>
          <w:lang w:eastAsia="pl-PL"/>
        </w:rPr>
        <w:t>6</w:t>
      </w:r>
      <w:r w:rsidRPr="00806D84">
        <w:rPr>
          <w:rFonts w:ascii="Arial" w:eastAsia="Times New Roman" w:hAnsi="Arial" w:cs="Arial"/>
          <w:lang w:eastAsia="pl-PL"/>
        </w:rPr>
        <w:t xml:space="preserve"> – </w:t>
      </w:r>
      <w:r w:rsidR="00F71598" w:rsidRPr="00F71598">
        <w:rPr>
          <w:rFonts w:ascii="Arial" w:eastAsia="Times New Roman" w:hAnsi="Arial" w:cs="Arial"/>
          <w:lang w:eastAsia="pl-PL"/>
        </w:rPr>
        <w:t>umowa o powierzenie przetwarzania danych osobowych (wzór)</w:t>
      </w:r>
    </w:p>
    <w:p w14:paraId="1750D075" w14:textId="5299232D" w:rsidR="00726443" w:rsidRPr="00EB4827" w:rsidRDefault="00726443" w:rsidP="00726443">
      <w:pPr>
        <w:numPr>
          <w:ilvl w:val="0"/>
          <w:numId w:val="1"/>
        </w:numPr>
        <w:tabs>
          <w:tab w:val="clear" w:pos="360"/>
        </w:tabs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trakcie </w:t>
      </w:r>
      <w:r w:rsidR="00E03170">
        <w:rPr>
          <w:rFonts w:ascii="Arial" w:eastAsia="Times New Roman" w:hAnsi="Arial" w:cs="Arial"/>
          <w:lang w:eastAsia="pl-PL"/>
        </w:rPr>
        <w:t>obowiązywania U</w:t>
      </w:r>
      <w:r>
        <w:rPr>
          <w:rFonts w:ascii="Arial" w:eastAsia="Times New Roman" w:hAnsi="Arial" w:cs="Arial"/>
          <w:lang w:eastAsia="pl-PL"/>
        </w:rPr>
        <w:t>mowy</w:t>
      </w:r>
      <w:r w:rsidR="00E03170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 xml:space="preserve"> Zleceniodawca uprawniony jest zmienić wzór rejestru czynności dołączony jako Załącznik nr 2, wzór protokołu miesięcznego odbioru dołączony jako Załącznik nr 3 lub wzór rachunku dołączony jako Załącznik nr 4. Taka zmiana </w:t>
      </w:r>
      <w:r w:rsidRPr="00EB4827">
        <w:rPr>
          <w:rFonts w:ascii="Arial" w:eastAsia="Times New Roman" w:hAnsi="Arial" w:cs="Arial"/>
          <w:lang w:eastAsia="pl-PL"/>
        </w:rPr>
        <w:t xml:space="preserve">następuje </w:t>
      </w:r>
      <w:r>
        <w:rPr>
          <w:rFonts w:ascii="Arial" w:eastAsia="Times New Roman" w:hAnsi="Arial" w:cs="Arial"/>
          <w:lang w:eastAsia="pl-PL"/>
        </w:rPr>
        <w:t>po</w:t>
      </w:r>
      <w:r w:rsidRPr="00EB4827">
        <w:rPr>
          <w:rFonts w:ascii="Arial" w:eastAsia="Times New Roman" w:hAnsi="Arial" w:cs="Arial"/>
          <w:lang w:eastAsia="pl-PL"/>
        </w:rPr>
        <w:t xml:space="preserve">przez </w:t>
      </w:r>
      <w:r>
        <w:rPr>
          <w:rFonts w:ascii="Arial" w:eastAsia="Times New Roman" w:hAnsi="Arial" w:cs="Arial"/>
          <w:lang w:eastAsia="pl-PL"/>
        </w:rPr>
        <w:t xml:space="preserve">samo </w:t>
      </w:r>
      <w:r w:rsidRPr="00EB4827">
        <w:rPr>
          <w:rFonts w:ascii="Arial" w:eastAsia="Times New Roman" w:hAnsi="Arial" w:cs="Arial"/>
          <w:lang w:eastAsia="pl-PL"/>
        </w:rPr>
        <w:t xml:space="preserve">powiadomienie </w:t>
      </w:r>
      <w:r>
        <w:rPr>
          <w:rFonts w:ascii="Arial" w:eastAsia="Times New Roman" w:hAnsi="Arial" w:cs="Arial"/>
          <w:lang w:eastAsia="pl-PL"/>
        </w:rPr>
        <w:t>Zleceniobiorcy w formie pisemnej lub w formie elektronicznej</w:t>
      </w:r>
      <w:r w:rsidRPr="00EB4827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i </w:t>
      </w:r>
      <w:r w:rsidRPr="00EB4827">
        <w:rPr>
          <w:rFonts w:ascii="Arial" w:eastAsia="Times New Roman" w:hAnsi="Arial" w:cs="Arial"/>
          <w:lang w:eastAsia="pl-PL"/>
        </w:rPr>
        <w:t xml:space="preserve">nie </w:t>
      </w:r>
      <w:r>
        <w:rPr>
          <w:rFonts w:ascii="Arial" w:eastAsia="Times New Roman" w:hAnsi="Arial" w:cs="Arial"/>
          <w:lang w:eastAsia="pl-PL"/>
        </w:rPr>
        <w:t>wymaga zawarcia aneksu</w:t>
      </w:r>
      <w:r w:rsidRPr="00EB4827">
        <w:rPr>
          <w:rFonts w:ascii="Arial" w:eastAsia="Times New Roman" w:hAnsi="Arial" w:cs="Arial"/>
          <w:lang w:eastAsia="pl-PL"/>
        </w:rPr>
        <w:t>.</w:t>
      </w:r>
    </w:p>
    <w:p w14:paraId="7A2CC6E3" w14:textId="77777777" w:rsidR="00726443" w:rsidRDefault="00726443" w:rsidP="005B41AA">
      <w:pPr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</w:p>
    <w:p w14:paraId="3C2E228A" w14:textId="7E6B0DAA" w:rsidR="00A507BE" w:rsidRDefault="00A507BE" w:rsidP="005B41AA">
      <w:pPr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</w:p>
    <w:p w14:paraId="6BF81EE1" w14:textId="77777777" w:rsidR="008A5E2C" w:rsidRDefault="008A5E2C" w:rsidP="005B41AA">
      <w:pPr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D76AD5" w:rsidRPr="00C51489" w14:paraId="750190EC" w14:textId="77777777" w:rsidTr="009C5109">
        <w:trPr>
          <w:trHeight w:val="380"/>
        </w:trPr>
        <w:tc>
          <w:tcPr>
            <w:tcW w:w="4531" w:type="dxa"/>
            <w:shd w:val="clear" w:color="auto" w:fill="auto"/>
          </w:tcPr>
          <w:p w14:paraId="0EE3606D" w14:textId="7F57CC6F" w:rsidR="00D76AD5" w:rsidRPr="00C51489" w:rsidRDefault="00F947CC" w:rsidP="00C51489">
            <w:pPr>
              <w:spacing w:after="0" w:line="259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lang w:eastAsia="pl-PL"/>
              </w:rPr>
              <w:t>ZLECENIODAWCA</w:t>
            </w:r>
            <w:r w:rsidR="00D76AD5" w:rsidRPr="00C51489">
              <w:rPr>
                <w:rFonts w:ascii="Arial" w:eastAsia="Calibri" w:hAnsi="Arial" w:cs="Arial"/>
                <w:b/>
                <w:bCs/>
                <w:lang w:eastAsia="pl-PL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14:paraId="43F6FAD5" w14:textId="664AC6C4" w:rsidR="00D76AD5" w:rsidRPr="00C51489" w:rsidRDefault="00F947CC" w:rsidP="00C51489">
            <w:pPr>
              <w:spacing w:after="0" w:line="259" w:lineRule="auto"/>
              <w:jc w:val="center"/>
              <w:rPr>
                <w:rFonts w:ascii="Arial" w:eastAsia="Calibri" w:hAnsi="Arial" w:cs="Arial"/>
                <w:b/>
                <w:bCs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lang w:eastAsia="pl-PL"/>
              </w:rPr>
              <w:t>ZLECENIOBIORCA</w:t>
            </w:r>
            <w:r w:rsidR="00D76AD5" w:rsidRPr="00C51489">
              <w:rPr>
                <w:rFonts w:ascii="Arial" w:eastAsia="Calibri" w:hAnsi="Arial" w:cs="Arial"/>
                <w:b/>
                <w:bCs/>
                <w:lang w:eastAsia="pl-PL"/>
              </w:rPr>
              <w:t>:</w:t>
            </w:r>
          </w:p>
        </w:tc>
      </w:tr>
      <w:tr w:rsidR="00D76AD5" w:rsidRPr="00C51489" w14:paraId="7463A545" w14:textId="77777777" w:rsidTr="009C5109">
        <w:tc>
          <w:tcPr>
            <w:tcW w:w="4531" w:type="dxa"/>
            <w:shd w:val="clear" w:color="auto" w:fill="auto"/>
          </w:tcPr>
          <w:p w14:paraId="58219BE1" w14:textId="1352163D" w:rsidR="00D76AD5" w:rsidRPr="00C51489" w:rsidRDefault="00D76AD5" w:rsidP="00C51489">
            <w:pPr>
              <w:spacing w:after="0" w:line="259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C51489">
              <w:rPr>
                <w:rFonts w:ascii="Arial" w:eastAsia="Calibri" w:hAnsi="Arial" w:cs="Arial"/>
                <w:lang w:eastAsia="pl-PL"/>
              </w:rPr>
              <w:t>w ______________, dnia ______ 2021 r.</w:t>
            </w:r>
          </w:p>
          <w:p w14:paraId="1C65E12E" w14:textId="77777777" w:rsidR="00D76AD5" w:rsidRPr="00C51489" w:rsidRDefault="00D76AD5" w:rsidP="00C51489">
            <w:pPr>
              <w:spacing w:after="0" w:line="259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  <w:p w14:paraId="0B7C5E68" w14:textId="77777777" w:rsidR="00D76AD5" w:rsidRPr="00C51489" w:rsidRDefault="00D76AD5" w:rsidP="00C51489">
            <w:pPr>
              <w:spacing w:after="0" w:line="259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C51489">
              <w:rPr>
                <w:rFonts w:ascii="Arial" w:eastAsia="Calibri" w:hAnsi="Arial" w:cs="Arial"/>
                <w:lang w:eastAsia="pl-PL"/>
              </w:rPr>
              <w:t>________________________________</w:t>
            </w:r>
          </w:p>
        </w:tc>
        <w:tc>
          <w:tcPr>
            <w:tcW w:w="4531" w:type="dxa"/>
            <w:shd w:val="clear" w:color="auto" w:fill="auto"/>
          </w:tcPr>
          <w:p w14:paraId="3D3E7434" w14:textId="4F2BD629" w:rsidR="00D76AD5" w:rsidRPr="00C51489" w:rsidRDefault="00D76AD5" w:rsidP="00C51489">
            <w:pPr>
              <w:spacing w:after="0" w:line="259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C51489">
              <w:rPr>
                <w:rFonts w:ascii="Arial" w:eastAsia="Calibri" w:hAnsi="Arial" w:cs="Arial"/>
                <w:lang w:eastAsia="pl-PL"/>
              </w:rPr>
              <w:t>w ______________, dnia ______ 2021 r.</w:t>
            </w:r>
          </w:p>
          <w:p w14:paraId="1FFCC01D" w14:textId="77777777" w:rsidR="00D76AD5" w:rsidRPr="00C51489" w:rsidRDefault="00D76AD5" w:rsidP="00C51489">
            <w:pPr>
              <w:spacing w:after="0" w:line="259" w:lineRule="auto"/>
              <w:jc w:val="center"/>
              <w:rPr>
                <w:rFonts w:ascii="Arial" w:eastAsia="Calibri" w:hAnsi="Arial" w:cs="Arial"/>
                <w:lang w:eastAsia="pl-PL"/>
              </w:rPr>
            </w:pPr>
          </w:p>
          <w:p w14:paraId="3E62EE7A" w14:textId="77777777" w:rsidR="00D76AD5" w:rsidRPr="00C51489" w:rsidRDefault="00D76AD5" w:rsidP="00C51489">
            <w:pPr>
              <w:spacing w:after="0" w:line="259" w:lineRule="auto"/>
              <w:jc w:val="center"/>
              <w:rPr>
                <w:rFonts w:ascii="Arial" w:eastAsia="Calibri" w:hAnsi="Arial" w:cs="Arial"/>
                <w:lang w:eastAsia="pl-PL"/>
              </w:rPr>
            </w:pPr>
            <w:r w:rsidRPr="00C51489">
              <w:rPr>
                <w:rFonts w:ascii="Arial" w:eastAsia="Calibri" w:hAnsi="Arial" w:cs="Arial"/>
                <w:lang w:eastAsia="pl-PL"/>
              </w:rPr>
              <w:t>________________________________</w:t>
            </w:r>
          </w:p>
        </w:tc>
      </w:tr>
    </w:tbl>
    <w:p w14:paraId="0A7E2F3E" w14:textId="77777777" w:rsidR="00D76AD5" w:rsidRPr="005B41AA" w:rsidRDefault="00D76AD5" w:rsidP="005B41AA">
      <w:pPr>
        <w:spacing w:after="0" w:line="259" w:lineRule="auto"/>
        <w:jc w:val="both"/>
        <w:rPr>
          <w:rFonts w:ascii="Arial" w:eastAsia="Times New Roman" w:hAnsi="Arial" w:cs="Arial"/>
          <w:lang w:eastAsia="pl-PL"/>
        </w:rPr>
      </w:pPr>
    </w:p>
    <w:sectPr w:rsidR="00D76AD5" w:rsidRPr="005B41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E04E3" w14:textId="77777777" w:rsidR="003F6EF3" w:rsidRDefault="003F6EF3" w:rsidP="001657E6">
      <w:pPr>
        <w:spacing w:after="0" w:line="240" w:lineRule="auto"/>
      </w:pPr>
      <w:r>
        <w:separator/>
      </w:r>
    </w:p>
  </w:endnote>
  <w:endnote w:type="continuationSeparator" w:id="0">
    <w:p w14:paraId="2E0FF904" w14:textId="77777777" w:rsidR="003F6EF3" w:rsidRDefault="003F6EF3" w:rsidP="00165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205EA" w14:textId="77777777" w:rsidR="00582808" w:rsidRDefault="005828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3F826" w14:textId="1B56FC22" w:rsidR="001657E6" w:rsidRPr="001657E6" w:rsidRDefault="001657E6" w:rsidP="001657E6">
    <w:pPr>
      <w:pStyle w:val="Stopka"/>
      <w:jc w:val="center"/>
      <w:rPr>
        <w:rFonts w:ascii="Arial" w:hAnsi="Arial" w:cs="Arial"/>
        <w:sz w:val="18"/>
        <w:szCs w:val="18"/>
      </w:rPr>
    </w:pPr>
    <w:r w:rsidRPr="001657E6">
      <w:rPr>
        <w:rFonts w:ascii="Arial" w:hAnsi="Arial" w:cs="Arial"/>
        <w:sz w:val="18"/>
        <w:szCs w:val="18"/>
      </w:rPr>
      <w:t xml:space="preserve">Strona </w:t>
    </w:r>
    <w:r w:rsidRPr="001657E6">
      <w:rPr>
        <w:rFonts w:ascii="Arial" w:hAnsi="Arial" w:cs="Arial"/>
        <w:b/>
        <w:bCs/>
        <w:sz w:val="18"/>
        <w:szCs w:val="18"/>
      </w:rPr>
      <w:fldChar w:fldCharType="begin"/>
    </w:r>
    <w:r w:rsidRPr="001657E6">
      <w:rPr>
        <w:rFonts w:ascii="Arial" w:hAnsi="Arial" w:cs="Arial"/>
        <w:b/>
        <w:bCs/>
        <w:sz w:val="18"/>
        <w:szCs w:val="18"/>
      </w:rPr>
      <w:instrText>PAGE</w:instrText>
    </w:r>
    <w:r w:rsidRPr="001657E6">
      <w:rPr>
        <w:rFonts w:ascii="Arial" w:hAnsi="Arial" w:cs="Arial"/>
        <w:b/>
        <w:bCs/>
        <w:sz w:val="18"/>
        <w:szCs w:val="18"/>
      </w:rPr>
      <w:fldChar w:fldCharType="separate"/>
    </w:r>
    <w:r w:rsidRPr="001657E6">
      <w:rPr>
        <w:rFonts w:ascii="Arial" w:hAnsi="Arial" w:cs="Arial"/>
        <w:b/>
        <w:bCs/>
        <w:sz w:val="18"/>
        <w:szCs w:val="18"/>
      </w:rPr>
      <w:t>2</w:t>
    </w:r>
    <w:r w:rsidRPr="001657E6">
      <w:rPr>
        <w:rFonts w:ascii="Arial" w:hAnsi="Arial" w:cs="Arial"/>
        <w:b/>
        <w:bCs/>
        <w:sz w:val="18"/>
        <w:szCs w:val="18"/>
      </w:rPr>
      <w:fldChar w:fldCharType="end"/>
    </w:r>
    <w:r w:rsidRPr="001657E6">
      <w:rPr>
        <w:rFonts w:ascii="Arial" w:hAnsi="Arial" w:cs="Arial"/>
        <w:sz w:val="18"/>
        <w:szCs w:val="18"/>
      </w:rPr>
      <w:t xml:space="preserve"> z </w:t>
    </w:r>
    <w:r w:rsidRPr="001657E6">
      <w:rPr>
        <w:rFonts w:ascii="Arial" w:hAnsi="Arial" w:cs="Arial"/>
        <w:b/>
        <w:bCs/>
        <w:sz w:val="18"/>
        <w:szCs w:val="18"/>
      </w:rPr>
      <w:fldChar w:fldCharType="begin"/>
    </w:r>
    <w:r w:rsidRPr="001657E6">
      <w:rPr>
        <w:rFonts w:ascii="Arial" w:hAnsi="Arial" w:cs="Arial"/>
        <w:b/>
        <w:bCs/>
        <w:sz w:val="18"/>
        <w:szCs w:val="18"/>
      </w:rPr>
      <w:instrText>NUMPAGES</w:instrText>
    </w:r>
    <w:r w:rsidRPr="001657E6">
      <w:rPr>
        <w:rFonts w:ascii="Arial" w:hAnsi="Arial" w:cs="Arial"/>
        <w:b/>
        <w:bCs/>
        <w:sz w:val="18"/>
        <w:szCs w:val="18"/>
      </w:rPr>
      <w:fldChar w:fldCharType="separate"/>
    </w:r>
    <w:r w:rsidRPr="001657E6">
      <w:rPr>
        <w:rFonts w:ascii="Arial" w:hAnsi="Arial" w:cs="Arial"/>
        <w:b/>
        <w:bCs/>
        <w:sz w:val="18"/>
        <w:szCs w:val="18"/>
      </w:rPr>
      <w:t>7</w:t>
    </w:r>
    <w:r w:rsidRPr="001657E6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A8179" w14:textId="77777777" w:rsidR="00582808" w:rsidRDefault="005828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80D7" w14:textId="77777777" w:rsidR="003F6EF3" w:rsidRDefault="003F6EF3" w:rsidP="001657E6">
      <w:pPr>
        <w:spacing w:after="0" w:line="240" w:lineRule="auto"/>
      </w:pPr>
      <w:r>
        <w:separator/>
      </w:r>
    </w:p>
  </w:footnote>
  <w:footnote w:type="continuationSeparator" w:id="0">
    <w:p w14:paraId="40FCD747" w14:textId="77777777" w:rsidR="003F6EF3" w:rsidRDefault="003F6EF3" w:rsidP="00165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25262" w14:textId="77777777" w:rsidR="00582808" w:rsidRDefault="005828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5EB56" w14:textId="25741823" w:rsidR="00582808" w:rsidRDefault="00582808" w:rsidP="00582808">
    <w:pPr>
      <w:pStyle w:val="Nagwek"/>
      <w:tabs>
        <w:tab w:val="clear" w:pos="4536"/>
        <w:tab w:val="clear" w:pos="9072"/>
        <w:tab w:val="left" w:pos="5485"/>
      </w:tabs>
      <w:pPrChange w:id="6" w:author="Gołębiewska Ewa  (DIRS)" w:date="2022-03-15T11:57:00Z">
        <w:pPr>
          <w:pStyle w:val="Nagwek"/>
        </w:pPr>
      </w:pPrChange>
    </w:pPr>
    <w:ins w:id="7" w:author="Gołębiewska Ewa  (DIRS)" w:date="2022-03-15T11:57:00Z">
      <w:r>
        <w:tab/>
        <w:t xml:space="preserve">[nr sprawy: </w:t>
      </w:r>
      <w:r w:rsidRPr="00582808">
        <w:t>DIRS-XX.0412.1.2022</w:t>
      </w:r>
    </w:ins>
    <w:ins w:id="8" w:author="Gołębiewska Ewa  (DIRS)" w:date="2022-03-15T11:58:00Z">
      <w:r>
        <w:t>]</w: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DA3D3" w14:textId="77777777" w:rsidR="00582808" w:rsidRDefault="005828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13841"/>
    <w:multiLevelType w:val="multilevel"/>
    <w:tmpl w:val="4496A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71C7525"/>
    <w:multiLevelType w:val="hybridMultilevel"/>
    <w:tmpl w:val="B85C51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D043A6"/>
    <w:multiLevelType w:val="hybridMultilevel"/>
    <w:tmpl w:val="DB3E84B6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" w15:restartNumberingAfterBreak="0">
    <w:nsid w:val="09AF2B4F"/>
    <w:multiLevelType w:val="multilevel"/>
    <w:tmpl w:val="4496A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9BE74D4"/>
    <w:multiLevelType w:val="hybridMultilevel"/>
    <w:tmpl w:val="59C20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97538"/>
    <w:multiLevelType w:val="multilevel"/>
    <w:tmpl w:val="4496A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F060E83"/>
    <w:multiLevelType w:val="multilevel"/>
    <w:tmpl w:val="4496A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F6245EF"/>
    <w:multiLevelType w:val="hybridMultilevel"/>
    <w:tmpl w:val="B85C51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0F94236"/>
    <w:multiLevelType w:val="hybridMultilevel"/>
    <w:tmpl w:val="87AC3E9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310D688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14163922"/>
    <w:multiLevelType w:val="hybridMultilevel"/>
    <w:tmpl w:val="87AC3E9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310D688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6DB74F7"/>
    <w:multiLevelType w:val="hybridMultilevel"/>
    <w:tmpl w:val="E430A9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590239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8AA5D6E"/>
    <w:multiLevelType w:val="hybridMultilevel"/>
    <w:tmpl w:val="09F425C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1CA76376"/>
    <w:multiLevelType w:val="hybridMultilevel"/>
    <w:tmpl w:val="E8245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17D76"/>
    <w:multiLevelType w:val="hybridMultilevel"/>
    <w:tmpl w:val="E8C0C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B3EC4"/>
    <w:multiLevelType w:val="multilevel"/>
    <w:tmpl w:val="4496A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3D26083"/>
    <w:multiLevelType w:val="multilevel"/>
    <w:tmpl w:val="4496A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A246722"/>
    <w:multiLevelType w:val="multilevel"/>
    <w:tmpl w:val="4496A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B964FB0"/>
    <w:multiLevelType w:val="singleLevel"/>
    <w:tmpl w:val="B8C27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D3B5FEC"/>
    <w:multiLevelType w:val="multilevel"/>
    <w:tmpl w:val="4496A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2FD37E8E"/>
    <w:multiLevelType w:val="singleLevel"/>
    <w:tmpl w:val="B218B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</w:rPr>
    </w:lvl>
  </w:abstractNum>
  <w:abstractNum w:abstractNumId="20" w15:restartNumberingAfterBreak="0">
    <w:nsid w:val="30056675"/>
    <w:multiLevelType w:val="multilevel"/>
    <w:tmpl w:val="3CBC5CE8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037781B"/>
    <w:multiLevelType w:val="multilevel"/>
    <w:tmpl w:val="4496A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D3369B"/>
    <w:multiLevelType w:val="hybridMultilevel"/>
    <w:tmpl w:val="13B41FF0"/>
    <w:lvl w:ilvl="0" w:tplc="959023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4D799E"/>
    <w:multiLevelType w:val="hybridMultilevel"/>
    <w:tmpl w:val="13B41FF0"/>
    <w:lvl w:ilvl="0" w:tplc="959023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54DB5"/>
    <w:multiLevelType w:val="hybridMultilevel"/>
    <w:tmpl w:val="2686315E"/>
    <w:lvl w:ilvl="0" w:tplc="BF20E4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A6446A"/>
    <w:multiLevelType w:val="hybridMultilevel"/>
    <w:tmpl w:val="D6786378"/>
    <w:lvl w:ilvl="0" w:tplc="4BAA43D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204A80"/>
    <w:multiLevelType w:val="hybridMultilevel"/>
    <w:tmpl w:val="913E5B6E"/>
    <w:lvl w:ilvl="0" w:tplc="959023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9B454D"/>
    <w:multiLevelType w:val="hybridMultilevel"/>
    <w:tmpl w:val="B85C51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0614D93"/>
    <w:multiLevelType w:val="hybridMultilevel"/>
    <w:tmpl w:val="87AC3E9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310D688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59293F2F"/>
    <w:multiLevelType w:val="hybridMultilevel"/>
    <w:tmpl w:val="87AC3E9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C310D688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59625283"/>
    <w:multiLevelType w:val="hybridMultilevel"/>
    <w:tmpl w:val="8B3845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146290"/>
    <w:multiLevelType w:val="hybridMultilevel"/>
    <w:tmpl w:val="F63AA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5"/>
  </w:num>
  <w:num w:numId="3">
    <w:abstractNumId w:val="24"/>
  </w:num>
  <w:num w:numId="4">
    <w:abstractNumId w:val="31"/>
  </w:num>
  <w:num w:numId="5">
    <w:abstractNumId w:val="30"/>
  </w:num>
  <w:num w:numId="6">
    <w:abstractNumId w:val="11"/>
  </w:num>
  <w:num w:numId="7">
    <w:abstractNumId w:val="13"/>
  </w:num>
  <w:num w:numId="8">
    <w:abstractNumId w:val="4"/>
  </w:num>
  <w:num w:numId="9">
    <w:abstractNumId w:val="12"/>
  </w:num>
  <w:num w:numId="10">
    <w:abstractNumId w:val="3"/>
  </w:num>
  <w:num w:numId="11">
    <w:abstractNumId w:val="5"/>
  </w:num>
  <w:num w:numId="12">
    <w:abstractNumId w:val="0"/>
  </w:num>
  <w:num w:numId="13">
    <w:abstractNumId w:val="16"/>
  </w:num>
  <w:num w:numId="14">
    <w:abstractNumId w:val="20"/>
  </w:num>
  <w:num w:numId="15">
    <w:abstractNumId w:val="17"/>
  </w:num>
  <w:num w:numId="16">
    <w:abstractNumId w:val="18"/>
  </w:num>
  <w:num w:numId="17">
    <w:abstractNumId w:val="19"/>
  </w:num>
  <w:num w:numId="18">
    <w:abstractNumId w:val="2"/>
  </w:num>
  <w:num w:numId="19">
    <w:abstractNumId w:val="10"/>
  </w:num>
  <w:num w:numId="20">
    <w:abstractNumId w:val="27"/>
  </w:num>
  <w:num w:numId="21">
    <w:abstractNumId w:val="26"/>
  </w:num>
  <w:num w:numId="22">
    <w:abstractNumId w:val="1"/>
  </w:num>
  <w:num w:numId="23">
    <w:abstractNumId w:val="7"/>
  </w:num>
  <w:num w:numId="24">
    <w:abstractNumId w:val="22"/>
  </w:num>
  <w:num w:numId="25">
    <w:abstractNumId w:val="23"/>
  </w:num>
  <w:num w:numId="26">
    <w:abstractNumId w:val="21"/>
  </w:num>
  <w:num w:numId="27">
    <w:abstractNumId w:val="6"/>
  </w:num>
  <w:num w:numId="28">
    <w:abstractNumId w:val="15"/>
  </w:num>
  <w:num w:numId="29">
    <w:abstractNumId w:val="8"/>
  </w:num>
  <w:num w:numId="30">
    <w:abstractNumId w:val="29"/>
  </w:num>
  <w:num w:numId="31">
    <w:abstractNumId w:val="28"/>
  </w:num>
  <w:num w:numId="32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ołębiewska Ewa  (DIRS)">
    <w15:presenceInfo w15:providerId="AD" w15:userId="S::Ewa.Golebiewska1@ad.ms.gov.pl::09d52f58-2f2a-4c8c-a113-c9b00f5232a4"/>
  </w15:person>
  <w15:person w15:author="Kowalczyk Piotr  (DIRS)">
    <w15:presenceInfo w15:providerId="AD" w15:userId="S::Piotr.Kowalczyk2@ad.ms.gov.pl::28157e3c-12dc-4dfd-9f65-5e73c7ad47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AC"/>
    <w:rsid w:val="00035E88"/>
    <w:rsid w:val="000639CB"/>
    <w:rsid w:val="000738E3"/>
    <w:rsid w:val="0009194C"/>
    <w:rsid w:val="000B3E87"/>
    <w:rsid w:val="000B7136"/>
    <w:rsid w:val="000C685C"/>
    <w:rsid w:val="000D1B0C"/>
    <w:rsid w:val="000D7F9F"/>
    <w:rsid w:val="000E2067"/>
    <w:rsid w:val="00100FA2"/>
    <w:rsid w:val="0010184B"/>
    <w:rsid w:val="0013141E"/>
    <w:rsid w:val="00133A9D"/>
    <w:rsid w:val="00141577"/>
    <w:rsid w:val="001657E6"/>
    <w:rsid w:val="0017166B"/>
    <w:rsid w:val="00175ED0"/>
    <w:rsid w:val="00196E75"/>
    <w:rsid w:val="001A16DD"/>
    <w:rsid w:val="001A533D"/>
    <w:rsid w:val="001B470F"/>
    <w:rsid w:val="001F1F64"/>
    <w:rsid w:val="002550E1"/>
    <w:rsid w:val="002570D6"/>
    <w:rsid w:val="002608D2"/>
    <w:rsid w:val="00260EB5"/>
    <w:rsid w:val="0026275C"/>
    <w:rsid w:val="00267AAF"/>
    <w:rsid w:val="00282037"/>
    <w:rsid w:val="00286B71"/>
    <w:rsid w:val="002A7BC1"/>
    <w:rsid w:val="002B02AB"/>
    <w:rsid w:val="002B21F6"/>
    <w:rsid w:val="002D399E"/>
    <w:rsid w:val="002D3BEF"/>
    <w:rsid w:val="002F479D"/>
    <w:rsid w:val="00300437"/>
    <w:rsid w:val="003130D5"/>
    <w:rsid w:val="003152F4"/>
    <w:rsid w:val="003642DB"/>
    <w:rsid w:val="00382614"/>
    <w:rsid w:val="003857BB"/>
    <w:rsid w:val="003A0ED5"/>
    <w:rsid w:val="003A2917"/>
    <w:rsid w:val="003B0047"/>
    <w:rsid w:val="003B0862"/>
    <w:rsid w:val="003B6980"/>
    <w:rsid w:val="003C5692"/>
    <w:rsid w:val="003D45B3"/>
    <w:rsid w:val="003F1BAC"/>
    <w:rsid w:val="003F6EF3"/>
    <w:rsid w:val="00424B99"/>
    <w:rsid w:val="004334CF"/>
    <w:rsid w:val="00435F09"/>
    <w:rsid w:val="00444B87"/>
    <w:rsid w:val="00455524"/>
    <w:rsid w:val="00482EB3"/>
    <w:rsid w:val="004841BB"/>
    <w:rsid w:val="00511990"/>
    <w:rsid w:val="00553CAB"/>
    <w:rsid w:val="00556E76"/>
    <w:rsid w:val="0056225F"/>
    <w:rsid w:val="00563668"/>
    <w:rsid w:val="00573148"/>
    <w:rsid w:val="00582808"/>
    <w:rsid w:val="00584233"/>
    <w:rsid w:val="005A5080"/>
    <w:rsid w:val="005B41AA"/>
    <w:rsid w:val="005B7F19"/>
    <w:rsid w:val="005E5433"/>
    <w:rsid w:val="005F00A3"/>
    <w:rsid w:val="005F4051"/>
    <w:rsid w:val="005F6685"/>
    <w:rsid w:val="0061667E"/>
    <w:rsid w:val="006228EF"/>
    <w:rsid w:val="006452E4"/>
    <w:rsid w:val="006504A9"/>
    <w:rsid w:val="00656FB0"/>
    <w:rsid w:val="00663C4C"/>
    <w:rsid w:val="00683790"/>
    <w:rsid w:val="00692482"/>
    <w:rsid w:val="0069476E"/>
    <w:rsid w:val="006B5782"/>
    <w:rsid w:val="006E166E"/>
    <w:rsid w:val="006E1E7C"/>
    <w:rsid w:val="006F5A33"/>
    <w:rsid w:val="00713EF9"/>
    <w:rsid w:val="00726443"/>
    <w:rsid w:val="00737797"/>
    <w:rsid w:val="00776995"/>
    <w:rsid w:val="00776B75"/>
    <w:rsid w:val="00787A24"/>
    <w:rsid w:val="007A28B6"/>
    <w:rsid w:val="007B0438"/>
    <w:rsid w:val="007B1500"/>
    <w:rsid w:val="007C4017"/>
    <w:rsid w:val="007F4644"/>
    <w:rsid w:val="00804093"/>
    <w:rsid w:val="00806D84"/>
    <w:rsid w:val="008111DA"/>
    <w:rsid w:val="00813339"/>
    <w:rsid w:val="00843706"/>
    <w:rsid w:val="00845776"/>
    <w:rsid w:val="00854B40"/>
    <w:rsid w:val="00881E34"/>
    <w:rsid w:val="00886282"/>
    <w:rsid w:val="008A3F96"/>
    <w:rsid w:val="008A5E2C"/>
    <w:rsid w:val="008B34B9"/>
    <w:rsid w:val="008B76F9"/>
    <w:rsid w:val="008D19D2"/>
    <w:rsid w:val="008E5FB2"/>
    <w:rsid w:val="00910C92"/>
    <w:rsid w:val="00914140"/>
    <w:rsid w:val="00922C78"/>
    <w:rsid w:val="00930569"/>
    <w:rsid w:val="0094194E"/>
    <w:rsid w:val="00942F47"/>
    <w:rsid w:val="00956047"/>
    <w:rsid w:val="00963B91"/>
    <w:rsid w:val="00964FA1"/>
    <w:rsid w:val="0097562E"/>
    <w:rsid w:val="009A343F"/>
    <w:rsid w:val="009D1323"/>
    <w:rsid w:val="00A259E4"/>
    <w:rsid w:val="00A455BE"/>
    <w:rsid w:val="00A507BE"/>
    <w:rsid w:val="00A56B37"/>
    <w:rsid w:val="00A61241"/>
    <w:rsid w:val="00A90544"/>
    <w:rsid w:val="00AA7265"/>
    <w:rsid w:val="00AB5C6A"/>
    <w:rsid w:val="00AC376F"/>
    <w:rsid w:val="00AC592D"/>
    <w:rsid w:val="00AD20EF"/>
    <w:rsid w:val="00B16F9F"/>
    <w:rsid w:val="00B37B22"/>
    <w:rsid w:val="00B54E82"/>
    <w:rsid w:val="00B66B4E"/>
    <w:rsid w:val="00B7713D"/>
    <w:rsid w:val="00BA1606"/>
    <w:rsid w:val="00BB119F"/>
    <w:rsid w:val="00BC2AA9"/>
    <w:rsid w:val="00BE7B81"/>
    <w:rsid w:val="00BF7066"/>
    <w:rsid w:val="00C03359"/>
    <w:rsid w:val="00C075FA"/>
    <w:rsid w:val="00C3181B"/>
    <w:rsid w:val="00C33E07"/>
    <w:rsid w:val="00C376CF"/>
    <w:rsid w:val="00C4257E"/>
    <w:rsid w:val="00C51489"/>
    <w:rsid w:val="00C575AE"/>
    <w:rsid w:val="00C60B5F"/>
    <w:rsid w:val="00C7450C"/>
    <w:rsid w:val="00C93E9D"/>
    <w:rsid w:val="00C97B49"/>
    <w:rsid w:val="00CB34F5"/>
    <w:rsid w:val="00CD5CDA"/>
    <w:rsid w:val="00CD7836"/>
    <w:rsid w:val="00CE2698"/>
    <w:rsid w:val="00D134D8"/>
    <w:rsid w:val="00D14ECA"/>
    <w:rsid w:val="00D34167"/>
    <w:rsid w:val="00D45900"/>
    <w:rsid w:val="00D6248B"/>
    <w:rsid w:val="00D76AD5"/>
    <w:rsid w:val="00D8191A"/>
    <w:rsid w:val="00DA1C9D"/>
    <w:rsid w:val="00DA2E68"/>
    <w:rsid w:val="00DA4631"/>
    <w:rsid w:val="00DA6482"/>
    <w:rsid w:val="00DB2FD9"/>
    <w:rsid w:val="00DB6539"/>
    <w:rsid w:val="00E03170"/>
    <w:rsid w:val="00E057E8"/>
    <w:rsid w:val="00E064C5"/>
    <w:rsid w:val="00E12B3C"/>
    <w:rsid w:val="00E15DAC"/>
    <w:rsid w:val="00E37565"/>
    <w:rsid w:val="00E52C96"/>
    <w:rsid w:val="00E554E7"/>
    <w:rsid w:val="00E906D5"/>
    <w:rsid w:val="00EA30A8"/>
    <w:rsid w:val="00EB4827"/>
    <w:rsid w:val="00EB7A31"/>
    <w:rsid w:val="00ED344F"/>
    <w:rsid w:val="00ED667B"/>
    <w:rsid w:val="00EE44F8"/>
    <w:rsid w:val="00EE720B"/>
    <w:rsid w:val="00EE7D88"/>
    <w:rsid w:val="00EF143F"/>
    <w:rsid w:val="00EF42CA"/>
    <w:rsid w:val="00EF5D4F"/>
    <w:rsid w:val="00EF668B"/>
    <w:rsid w:val="00F07A49"/>
    <w:rsid w:val="00F173B3"/>
    <w:rsid w:val="00F27353"/>
    <w:rsid w:val="00F5283F"/>
    <w:rsid w:val="00F6069D"/>
    <w:rsid w:val="00F6463A"/>
    <w:rsid w:val="00F71598"/>
    <w:rsid w:val="00F77F8D"/>
    <w:rsid w:val="00F820ED"/>
    <w:rsid w:val="00F947CC"/>
    <w:rsid w:val="00FD0D68"/>
    <w:rsid w:val="00FD4F14"/>
    <w:rsid w:val="00FE2E76"/>
    <w:rsid w:val="00FE568A"/>
    <w:rsid w:val="00FF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302AB"/>
  <w15:chartTrackingRefBased/>
  <w15:docId w15:val="{07110926-2C1C-4CD0-B815-F842D87B1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7E6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ist Paragraph,CW_Lista,lp1,Dot pt,F5 List Paragraph,Recommendation"/>
    <w:basedOn w:val="Normalny"/>
    <w:link w:val="AkapitzlistZnak"/>
    <w:uiPriority w:val="99"/>
    <w:qFormat/>
    <w:rsid w:val="00C3181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5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7E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657E6"/>
    <w:rPr>
      <w:color w:val="0563C1" w:themeColor="hyperlink"/>
      <w:u w:val="single"/>
    </w:rPr>
  </w:style>
  <w:style w:type="character" w:customStyle="1" w:styleId="normaltextrun">
    <w:name w:val="normaltextrun"/>
    <w:basedOn w:val="Domylnaczcionkaakapitu"/>
    <w:rsid w:val="001657E6"/>
  </w:style>
  <w:style w:type="character" w:styleId="Odwoaniedokomentarza">
    <w:name w:val="annotation reference"/>
    <w:basedOn w:val="Domylnaczcionkaakapitu"/>
    <w:uiPriority w:val="99"/>
    <w:unhideWhenUsed/>
    <w:rsid w:val="001657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7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7E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65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57E6"/>
  </w:style>
  <w:style w:type="paragraph" w:styleId="Stopka">
    <w:name w:val="footer"/>
    <w:basedOn w:val="Normalny"/>
    <w:link w:val="StopkaZnak"/>
    <w:uiPriority w:val="99"/>
    <w:unhideWhenUsed/>
    <w:rsid w:val="00165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57E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7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7E6"/>
    <w:rPr>
      <w:b/>
      <w:bCs/>
      <w:sz w:val="20"/>
      <w:szCs w:val="20"/>
    </w:rPr>
  </w:style>
  <w:style w:type="character" w:customStyle="1" w:styleId="AkapitzlistZnak">
    <w:name w:val="Akapit z listą Znak"/>
    <w:aliases w:val="Akapit z listą BS Znak,List Paragraph Znak,CW_Lista Znak,lp1 Znak,Dot pt Znak,F5 List Paragraph Znak,Recommendation Znak"/>
    <w:link w:val="Akapitzlist"/>
    <w:uiPriority w:val="99"/>
    <w:rsid w:val="00806D84"/>
  </w:style>
  <w:style w:type="paragraph" w:styleId="Poprawka">
    <w:name w:val="Revision"/>
    <w:hidden/>
    <w:uiPriority w:val="99"/>
    <w:semiHidden/>
    <w:rsid w:val="007B15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4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CFC49-8807-4FC7-936B-8EE6F79EC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2966</Words>
  <Characters>17800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Gołębiewska Ewa  (DIRS)</cp:lastModifiedBy>
  <cp:revision>3</cp:revision>
  <cp:lastPrinted>2021-05-18T13:37:00Z</cp:lastPrinted>
  <dcterms:created xsi:type="dcterms:W3CDTF">2022-03-14T11:40:00Z</dcterms:created>
  <dcterms:modified xsi:type="dcterms:W3CDTF">2022-03-15T10:58:00Z</dcterms:modified>
</cp:coreProperties>
</file>